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23" w:rsidRPr="008D2C86" w:rsidRDefault="007E0323" w:rsidP="008D2C86">
      <w:pPr>
        <w:pStyle w:val="Titre"/>
        <w:pBdr>
          <w:bottom w:val="single" w:sz="4" w:space="1" w:color="4F81BD" w:themeColor="accent1"/>
        </w:pBdr>
        <w:rPr>
          <w:i/>
          <w:sz w:val="32"/>
          <w:szCs w:val="32"/>
        </w:rPr>
      </w:pPr>
      <w:r w:rsidRPr="00E922F1">
        <w:rPr>
          <w:i/>
          <w:sz w:val="32"/>
          <w:szCs w:val="32"/>
        </w:rPr>
        <w:t xml:space="preserve">Le scénario : Production de l’information relative au risque </w:t>
      </w:r>
      <w:r w:rsidR="00C16C1A" w:rsidRPr="00E922F1">
        <w:rPr>
          <w:i/>
          <w:sz w:val="32"/>
          <w:szCs w:val="32"/>
        </w:rPr>
        <w:t>client</w:t>
      </w:r>
    </w:p>
    <w:p w:rsidR="009677E2" w:rsidRPr="000864A2" w:rsidRDefault="00753BDF" w:rsidP="00FE4107">
      <w:pPr>
        <w:pStyle w:val="Titre"/>
        <w:rPr>
          <w:caps/>
        </w:rPr>
      </w:pPr>
      <w:r w:rsidRPr="000864A2">
        <w:rPr>
          <w:caps/>
        </w:rPr>
        <w:t>Proposition de d</w:t>
      </w:r>
      <w:r w:rsidR="00F34888" w:rsidRPr="000864A2">
        <w:rPr>
          <w:caps/>
        </w:rPr>
        <w:t>émarche</w:t>
      </w:r>
      <w:r w:rsidRPr="000864A2">
        <w:rPr>
          <w:caps/>
        </w:rPr>
        <w:t xml:space="preserve"> pédagogique</w:t>
      </w:r>
      <w:r w:rsidR="00C16C1A" w:rsidRPr="000864A2">
        <w:rPr>
          <w:caps/>
        </w:rPr>
        <w:br/>
      </w:r>
      <w:r w:rsidR="00C16C1A" w:rsidRPr="000864A2">
        <w:rPr>
          <w:i/>
          <w:caps/>
          <w:sz w:val="36"/>
        </w:rPr>
        <w:t>pour le scénario de l'activité 1.4</w:t>
      </w:r>
    </w:p>
    <w:p w:rsidR="007E0323" w:rsidRPr="002158D9" w:rsidRDefault="00753BDF" w:rsidP="00D87600">
      <w:pPr>
        <w:pStyle w:val="Titre1"/>
        <w:numPr>
          <w:ilvl w:val="0"/>
          <w:numId w:val="0"/>
        </w:numPr>
      </w:pPr>
      <w:r>
        <w:t>Introduction</w:t>
      </w:r>
    </w:p>
    <w:p w:rsidR="00C7120A" w:rsidRDefault="00C7120A" w:rsidP="00753BDF">
      <w:pPr>
        <w:jc w:val="both"/>
      </w:pPr>
    </w:p>
    <w:p w:rsidR="00C7120A" w:rsidRDefault="00C7120A" w:rsidP="00753BDF">
      <w:pPr>
        <w:jc w:val="both"/>
      </w:pPr>
      <w:r>
        <w:t>La rénovation du BTS CG conduit à s ‘interroger sur la démarche à mettre en place dans le cadre d’un scénario pédagogique.</w:t>
      </w:r>
    </w:p>
    <w:p w:rsidR="00C7120A" w:rsidRDefault="00C7120A" w:rsidP="00753BDF">
      <w:pPr>
        <w:jc w:val="both"/>
      </w:pPr>
    </w:p>
    <w:p w:rsidR="00C16C1A" w:rsidRPr="00A23D2F" w:rsidRDefault="00C16C1A" w:rsidP="00C16C1A">
      <w:pPr>
        <w:rPr>
          <w:lang w:eastAsia="fr-FR"/>
        </w:rPr>
      </w:pPr>
      <w:r w:rsidRPr="00C16C1A">
        <w:rPr>
          <w:u w:val="single"/>
          <w:lang w:eastAsia="fr-FR"/>
        </w:rPr>
        <w:t>La démarche</w:t>
      </w:r>
      <w:r w:rsidRPr="00A23D2F">
        <w:rPr>
          <w:lang w:eastAsia="fr-FR"/>
        </w:rPr>
        <w:t xml:space="preserve"> </w:t>
      </w:r>
      <w:r>
        <w:rPr>
          <w:lang w:eastAsia="fr-FR"/>
        </w:rPr>
        <w:t>suivie ici tente d'</w:t>
      </w:r>
      <w:r w:rsidRPr="00A23D2F">
        <w:rPr>
          <w:lang w:eastAsia="fr-FR"/>
        </w:rPr>
        <w:t xml:space="preserve">éviter deux écueils </w:t>
      </w:r>
      <w:r>
        <w:rPr>
          <w:lang w:eastAsia="fr-FR"/>
        </w:rPr>
        <w:t xml:space="preserve">antagonistes </w:t>
      </w:r>
      <w:r w:rsidRPr="00A23D2F">
        <w:rPr>
          <w:lang w:eastAsia="fr-FR"/>
        </w:rPr>
        <w:t xml:space="preserve">auxquels l'enseignant est </w:t>
      </w:r>
      <w:r>
        <w:rPr>
          <w:lang w:eastAsia="fr-FR"/>
        </w:rPr>
        <w:t xml:space="preserve">souvent </w:t>
      </w:r>
      <w:r w:rsidRPr="00A23D2F">
        <w:rPr>
          <w:lang w:eastAsia="fr-FR"/>
        </w:rPr>
        <w:t>confronté</w:t>
      </w:r>
      <w:r>
        <w:rPr>
          <w:lang w:eastAsia="fr-FR"/>
        </w:rPr>
        <w:t xml:space="preserve"> :</w:t>
      </w:r>
    </w:p>
    <w:p w:rsidR="00C16C1A" w:rsidRPr="00A23D2F" w:rsidRDefault="00C16C1A" w:rsidP="00D91BAC">
      <w:pPr>
        <w:pStyle w:val="Paragraphedeliste"/>
        <w:numPr>
          <w:ilvl w:val="0"/>
          <w:numId w:val="13"/>
        </w:numPr>
        <w:jc w:val="both"/>
        <w:rPr>
          <w:lang w:eastAsia="fr-FR"/>
        </w:rPr>
      </w:pPr>
      <w:r w:rsidRPr="00A23D2F">
        <w:rPr>
          <w:lang w:eastAsia="fr-FR"/>
        </w:rPr>
        <w:t>aborder des notions, savoirs ou techniques complexes sans apport préalable du professeur, en risquant de noyer l'étudiant dans de trop grandes difficultés de compréhension,</w:t>
      </w:r>
    </w:p>
    <w:p w:rsidR="00C16C1A" w:rsidRPr="00A23D2F" w:rsidRDefault="00C16C1A" w:rsidP="00D91BAC">
      <w:pPr>
        <w:pStyle w:val="Paragraphedeliste"/>
        <w:numPr>
          <w:ilvl w:val="0"/>
          <w:numId w:val="13"/>
        </w:numPr>
        <w:jc w:val="both"/>
        <w:rPr>
          <w:lang w:eastAsia="fr-FR"/>
        </w:rPr>
      </w:pPr>
      <w:r w:rsidRPr="00A23D2F">
        <w:rPr>
          <w:lang w:eastAsia="fr-FR"/>
        </w:rPr>
        <w:t>se retrouver avec des savoirs,</w:t>
      </w:r>
      <w:r>
        <w:rPr>
          <w:lang w:eastAsia="fr-FR"/>
        </w:rPr>
        <w:t xml:space="preserve"> </w:t>
      </w:r>
      <w:r w:rsidRPr="00A23D2F">
        <w:rPr>
          <w:lang w:eastAsia="fr-FR"/>
        </w:rPr>
        <w:t xml:space="preserve">notions, techniques non "situées", c'est à dire </w:t>
      </w:r>
      <w:r>
        <w:rPr>
          <w:lang w:eastAsia="fr-FR"/>
        </w:rPr>
        <w:t xml:space="preserve">proposés aux étudiants </w:t>
      </w:r>
      <w:r w:rsidRPr="00A23D2F">
        <w:rPr>
          <w:lang w:eastAsia="fr-FR"/>
        </w:rPr>
        <w:t>hors des contextes</w:t>
      </w:r>
      <w:r>
        <w:rPr>
          <w:lang w:eastAsia="fr-FR"/>
        </w:rPr>
        <w:t>,</w:t>
      </w:r>
      <w:r w:rsidRPr="00A23D2F">
        <w:rPr>
          <w:lang w:eastAsia="fr-FR"/>
        </w:rPr>
        <w:t xml:space="preserve"> et donc qui ne guident pas vers les compétences, et perdent parfois leur sens.</w:t>
      </w:r>
    </w:p>
    <w:p w:rsidR="00753BDF" w:rsidRPr="00753BDF" w:rsidRDefault="00753BDF" w:rsidP="00753BDF">
      <w:pPr>
        <w:jc w:val="both"/>
      </w:pPr>
    </w:p>
    <w:p w:rsidR="00C7120A" w:rsidRDefault="00C16C1A" w:rsidP="00753BDF">
      <w:pPr>
        <w:jc w:val="both"/>
      </w:pPr>
      <w:r w:rsidRPr="00A23D2F">
        <w:rPr>
          <w:lang w:eastAsia="fr-FR"/>
        </w:rPr>
        <w:t xml:space="preserve">La </w:t>
      </w:r>
      <w:r>
        <w:rPr>
          <w:lang w:eastAsia="fr-FR"/>
        </w:rPr>
        <w:t xml:space="preserve">solution proposée vise à </w:t>
      </w:r>
      <w:r w:rsidRPr="00A23D2F">
        <w:rPr>
          <w:lang w:eastAsia="fr-FR"/>
        </w:rPr>
        <w:t xml:space="preserve">amener </w:t>
      </w:r>
      <w:r>
        <w:rPr>
          <w:lang w:eastAsia="fr-FR"/>
        </w:rPr>
        <w:t xml:space="preserve">l'étudiant vers </w:t>
      </w:r>
      <w:r w:rsidRPr="00A23D2F">
        <w:rPr>
          <w:lang w:eastAsia="fr-FR"/>
        </w:rPr>
        <w:t xml:space="preserve">cette construction progressive des compétences, avec un professeur </w:t>
      </w:r>
      <w:r>
        <w:rPr>
          <w:lang w:eastAsia="fr-FR"/>
        </w:rPr>
        <w:t xml:space="preserve">qui </w:t>
      </w:r>
      <w:r w:rsidRPr="00A23D2F">
        <w:rPr>
          <w:lang w:eastAsia="fr-FR"/>
        </w:rPr>
        <w:t>guide</w:t>
      </w:r>
      <w:r>
        <w:rPr>
          <w:lang w:eastAsia="fr-FR"/>
        </w:rPr>
        <w:t xml:space="preserve"> et </w:t>
      </w:r>
      <w:r w:rsidRPr="00A23D2F">
        <w:rPr>
          <w:lang w:eastAsia="fr-FR"/>
        </w:rPr>
        <w:t>accompagn</w:t>
      </w:r>
      <w:r>
        <w:rPr>
          <w:lang w:eastAsia="fr-FR"/>
        </w:rPr>
        <w:t xml:space="preserve">e, </w:t>
      </w:r>
      <w:r w:rsidRPr="00A23D2F">
        <w:rPr>
          <w:lang w:eastAsia="fr-FR"/>
        </w:rPr>
        <w:t xml:space="preserve">tout en gardant </w:t>
      </w:r>
      <w:r>
        <w:rPr>
          <w:lang w:eastAsia="fr-FR"/>
        </w:rPr>
        <w:t>un</w:t>
      </w:r>
      <w:r w:rsidRPr="00A23D2F">
        <w:rPr>
          <w:lang w:eastAsia="fr-FR"/>
        </w:rPr>
        <w:t xml:space="preserve"> rôle </w:t>
      </w:r>
      <w:r>
        <w:rPr>
          <w:lang w:eastAsia="fr-FR"/>
        </w:rPr>
        <w:t>"</w:t>
      </w:r>
      <w:r w:rsidRPr="00A23D2F">
        <w:rPr>
          <w:lang w:eastAsia="fr-FR"/>
        </w:rPr>
        <w:t>d'apporteur de connaissances</w:t>
      </w:r>
      <w:r>
        <w:rPr>
          <w:lang w:eastAsia="fr-FR"/>
        </w:rPr>
        <w:t>".</w:t>
      </w:r>
    </w:p>
    <w:p w:rsidR="00753BDF" w:rsidRDefault="00C7120A" w:rsidP="00753BDF">
      <w:pPr>
        <w:jc w:val="both"/>
      </w:pPr>
      <w:r>
        <w:t xml:space="preserve">Le scénario doit permettre d’aborder les activités </w:t>
      </w:r>
      <w:r w:rsidR="00753BDF" w:rsidRPr="00753BDF">
        <w:t>concomitamment par</w:t>
      </w:r>
      <w:r>
        <w:t xml:space="preserve"> les savoirs et les compétences.</w:t>
      </w:r>
    </w:p>
    <w:p w:rsidR="00C7120A" w:rsidRDefault="00C7120A" w:rsidP="00753BDF">
      <w:pPr>
        <w:jc w:val="both"/>
      </w:pPr>
    </w:p>
    <w:p w:rsidR="00E108C5" w:rsidRPr="002158D9" w:rsidRDefault="002342C2" w:rsidP="00E108C5">
      <w:pPr>
        <w:pStyle w:val="Titre1"/>
        <w:numPr>
          <w:ilvl w:val="0"/>
          <w:numId w:val="0"/>
        </w:numPr>
      </w:pPr>
      <w:r>
        <w:t>Dérou</w:t>
      </w:r>
      <w:r w:rsidR="00E108C5">
        <w:t>lement</w:t>
      </w:r>
      <w:r>
        <w:t xml:space="preserve"> de la démarche</w:t>
      </w:r>
    </w:p>
    <w:p w:rsidR="00C7120A" w:rsidRPr="00753BDF" w:rsidRDefault="00C7120A" w:rsidP="00753BDF">
      <w:pPr>
        <w:jc w:val="both"/>
      </w:pPr>
    </w:p>
    <w:p w:rsidR="00753BDF" w:rsidRDefault="004C1EAD" w:rsidP="00753BDF">
      <w:pPr>
        <w:jc w:val="both"/>
      </w:pPr>
      <w:r>
        <w:t xml:space="preserve">La mise en place du scénario se fera </w:t>
      </w:r>
      <w:r w:rsidR="00753BDF" w:rsidRPr="00753BDF">
        <w:t>par phases</w:t>
      </w:r>
      <w:r w:rsidR="000864A2">
        <w:rPr>
          <w:rStyle w:val="Appelnotedebasdep"/>
        </w:rPr>
        <w:footnoteReference w:id="1"/>
      </w:r>
      <w:r w:rsidR="000864A2">
        <w:t xml:space="preserve"> </w:t>
      </w:r>
      <w:r w:rsidR="00753BDF" w:rsidRPr="00753BDF">
        <w:t xml:space="preserve">itératives </w:t>
      </w:r>
      <w:r>
        <w:t xml:space="preserve">permettant la construction progressive des compétences et </w:t>
      </w:r>
      <w:r w:rsidR="00753BDF" w:rsidRPr="00753BDF">
        <w:t>comprenant les trois étapes suivantes :</w:t>
      </w:r>
    </w:p>
    <w:p w:rsidR="00A914E0" w:rsidRPr="00753BDF" w:rsidRDefault="00A914E0" w:rsidP="00753BDF">
      <w:pPr>
        <w:jc w:val="both"/>
      </w:pPr>
    </w:p>
    <w:p w:rsidR="00753BDF" w:rsidRDefault="00753BDF" w:rsidP="00A81477">
      <w:pPr>
        <w:pStyle w:val="Paragraphedeliste"/>
        <w:numPr>
          <w:ilvl w:val="0"/>
          <w:numId w:val="14"/>
        </w:numPr>
        <w:jc w:val="both"/>
      </w:pPr>
      <w:r w:rsidRPr="00753BDF">
        <w:t>Les étudiants identifient le problème attaché à la situation.</w:t>
      </w:r>
    </w:p>
    <w:p w:rsidR="00753BDF" w:rsidRPr="00753BDF" w:rsidRDefault="00753BDF" w:rsidP="00A81477">
      <w:pPr>
        <w:pStyle w:val="Paragraphedeliste"/>
        <w:numPr>
          <w:ilvl w:val="0"/>
          <w:numId w:val="14"/>
        </w:numPr>
        <w:jc w:val="both"/>
      </w:pPr>
      <w:r w:rsidRPr="00753BDF">
        <w:t>L'enseignant apporte les savoirs et méthodes, expose les solutions par une mise en œuvre avec les outils, en s'appuyant sur le contexte.</w:t>
      </w:r>
    </w:p>
    <w:p w:rsidR="00AC07A8" w:rsidRDefault="00AC07A8" w:rsidP="00A81477">
      <w:pPr>
        <w:pStyle w:val="Paragraphedeliste"/>
        <w:numPr>
          <w:ilvl w:val="0"/>
          <w:numId w:val="14"/>
        </w:numPr>
        <w:jc w:val="both"/>
      </w:pPr>
      <w:r w:rsidRPr="00A23D2F">
        <w:t xml:space="preserve">Les étudiants </w:t>
      </w:r>
      <w:r w:rsidRPr="00155324">
        <w:t>proposent des solutions adaptées au contexte (ou analysent/commentent des solutions apportées par l'enseignant), et les mettent en place.</w:t>
      </w:r>
    </w:p>
    <w:p w:rsidR="00AC07A8" w:rsidRPr="00155324" w:rsidRDefault="00AC07A8" w:rsidP="00A81477">
      <w:pPr>
        <w:pStyle w:val="Paragraphedeliste"/>
        <w:numPr>
          <w:ilvl w:val="0"/>
          <w:numId w:val="14"/>
        </w:numPr>
        <w:jc w:val="both"/>
      </w:pPr>
      <w:r w:rsidRPr="00155324">
        <w:t>Les étudiants mettent en œuvre les solutions (tests , vérifications, exploitation)</w:t>
      </w:r>
    </w:p>
    <w:p w:rsidR="00A914E0" w:rsidRDefault="00A914E0" w:rsidP="00753BDF">
      <w:pPr>
        <w:jc w:val="both"/>
      </w:pPr>
    </w:p>
    <w:p w:rsidR="00C16C1A" w:rsidRDefault="00C16C1A" w:rsidP="00C16C1A">
      <w:pPr>
        <w:jc w:val="both"/>
      </w:pPr>
      <w:r>
        <w:t>Les phases proposées ici résultent de l'identification de deux types de risques financiers principaux dans la gestion des clients, qui font appel à des modalités de traitement et donc des compétences et savoirs différents :</w:t>
      </w:r>
    </w:p>
    <w:p w:rsidR="00D91BAC" w:rsidRDefault="00D91BAC" w:rsidP="00C16C1A">
      <w:pPr>
        <w:jc w:val="both"/>
      </w:pPr>
    </w:p>
    <w:p w:rsidR="00C16C1A" w:rsidRDefault="00C16C1A" w:rsidP="00D91BAC">
      <w:pPr>
        <w:pStyle w:val="Paragraphedeliste"/>
        <w:numPr>
          <w:ilvl w:val="0"/>
          <w:numId w:val="15"/>
        </w:numPr>
        <w:spacing w:line="276" w:lineRule="auto"/>
        <w:ind w:left="714" w:hanging="357"/>
        <w:jc w:val="both"/>
      </w:pPr>
      <w:r>
        <w:t>Le risque lié aux délais accordés par l'entreprise à ses clients, généré par sa politique en matière de crédit. Ce risque est d'origine interne.</w:t>
      </w:r>
    </w:p>
    <w:p w:rsidR="00131E9C" w:rsidRDefault="00C16C1A" w:rsidP="00D91BAC">
      <w:pPr>
        <w:pStyle w:val="Paragraphedeliste"/>
        <w:numPr>
          <w:ilvl w:val="0"/>
          <w:numId w:val="15"/>
        </w:numPr>
        <w:spacing w:line="276" w:lineRule="auto"/>
        <w:ind w:left="714" w:hanging="357"/>
        <w:jc w:val="both"/>
      </w:pPr>
      <w:r>
        <w:t xml:space="preserve">Le risque lié aux clients eux-mêmes, dans le respect de </w:t>
      </w:r>
      <w:r w:rsidR="00155324">
        <w:t>leurs échéances</w:t>
      </w:r>
      <w:r>
        <w:t xml:space="preserve"> : risques liés aux retards et aux impayés. Ce risque est d'origine externe.</w:t>
      </w:r>
    </w:p>
    <w:p w:rsidR="00131E9C" w:rsidRDefault="00131E9C" w:rsidP="00131E9C">
      <w:pPr>
        <w:spacing w:after="200" w:line="276" w:lineRule="auto"/>
        <w:jc w:val="both"/>
      </w:pPr>
    </w:p>
    <w:p w:rsidR="00FA2144" w:rsidRDefault="00FA2144" w:rsidP="00131E9C">
      <w:pPr>
        <w:spacing w:after="200" w:line="276" w:lineRule="auto"/>
        <w:jc w:val="both"/>
        <w:sectPr w:rsidR="00FA2144" w:rsidSect="000864A2">
          <w:footerReference w:type="default" r:id="rId8"/>
          <w:pgSz w:w="11906" w:h="16838" w:code="9"/>
          <w:pgMar w:top="567" w:right="1418" w:bottom="567" w:left="1418" w:header="709" w:footer="709" w:gutter="0"/>
          <w:cols w:space="708"/>
          <w:docGrid w:linePitch="360"/>
        </w:sectPr>
      </w:pPr>
    </w:p>
    <w:p w:rsidR="002342C2" w:rsidRPr="002158D9" w:rsidRDefault="002342C2" w:rsidP="002342C2">
      <w:pPr>
        <w:pStyle w:val="Titre1"/>
        <w:numPr>
          <w:ilvl w:val="0"/>
          <w:numId w:val="0"/>
        </w:numPr>
      </w:pPr>
      <w:r>
        <w:lastRenderedPageBreak/>
        <w:t>Application de cette démarche au cas CB2C</w:t>
      </w:r>
    </w:p>
    <w:p w:rsidR="00FA2144" w:rsidRDefault="006B1096" w:rsidP="00753BDF">
      <w:pPr>
        <w:jc w:val="both"/>
      </w:pPr>
      <w:r>
        <w:rPr>
          <w:noProof/>
          <w:lang w:eastAsia="fr-FR"/>
        </w:rPr>
        <w:pict>
          <v:group id="_x0000_s1061" style="position:absolute;left:0;text-align:left;margin-left:-16.2pt;margin-top:287.65pt;width:723.7pt;height:153.85pt;z-index:251661312" coordorigin="911,4064" coordsize="14219,2132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62" type="#_x0000_t19" style="position:absolute;left:1561;top:5158;width:699;height:477;rotation:-4081590fd;flip:x" coordsize="23971,22028" adj="5485209,-11722098,21600,428" path="wr,-21172,43200,22028,23971,21897,4,nfewr,-21172,43200,22028,23971,21897,4,l21600,428nsxe" strokeweight="3.75pt">
              <v:stroke endarrow="block" endarrowwidth="narrow" linestyle="thickBetweenThin"/>
              <v:path o:connectlocs="23971,21897;4,0;21600,428"/>
            </v:shape>
            <v:shape id="_x0000_s1063" type="#_x0000_t19" style="position:absolute;left:3556;top:5306;width:633;height:468;rotation:-176042fd;flip:x" coordsize="21732,21600" adj="5485209,10071757,19361,0" path="wr-2239,-21600,40961,21600,21732,21469,,9576nfewr-2239,-21600,40961,21600,21732,21469,,9576l19361,nsxe" strokeweight="3.75pt">
              <v:stroke endarrow="block" endarrowwidth="narrow" linestyle="thickBetweenThin"/>
              <v:path o:connectlocs="21732,21469;0,9576;19361,0"/>
            </v:shape>
            <v:shape id="_x0000_s1064" type="#_x0000_t19" style="position:absolute;left:4869;top:4307;width:798;height:468;rotation:-2123743fd;flip:x y" coordsize="22417,21600" adj="5365138,10071757,19361,0" path="wr-2239,-21600,40961,21600,22417,21383,,9576nfewr-2239,-21600,40961,21600,22417,21383,,9576l19361,nsxe" strokeweight="3.75pt">
              <v:stroke endarrow="block" endarrowwidth="narrow" linestyle="thickBetweenThin"/>
              <v:path o:connectlocs="22417,21383;0,9576;19361,0"/>
            </v:shape>
            <v:shape id="_x0000_s1065" type="#_x0000_t19" style="position:absolute;left:8468;top:4368;width:619;height:468;rotation:-2688378fd;flip:x y" coordsize="21237,21600" adj="5571742,10071757,19361,0" path="wr-2239,-21600,40961,21600,21237,21518,,9576nfewr-2239,-21600,40961,21600,21237,21518,,9576l19361,nsxe" strokeweight="3.75pt">
              <v:stroke endarrow="block" endarrowwidth="narrow" linestyle="thickBetweenThin"/>
              <v:path o:connectlocs="21237,21518;0,9576;19361,0"/>
            </v:shape>
            <v:shape id="_x0000_s1066" type="#_x0000_t19" style="position:absolute;left:13381;top:4394;width:590;height:468;rotation:-2688378fd;flip:x y" coordsize="20243,21600" adj="5744877,10071757,19361,0" path="wr-2239,-21600,40961,21600,20243,21582,,9576nfewr-2239,-21600,40961,21600,20243,21582,,9576l19361,nsxe" strokeweight="3.75pt">
              <v:stroke endarrow="block" endarrowwidth="narrow" linestyle="thickBetweenThin"/>
              <v:path o:connectlocs="20243,21582;0,9576;19361,0"/>
            </v:shape>
            <v:shape id="_x0000_s1067" type="#_x0000_t19" style="position:absolute;left:7243;top:5213;width:633;height:468;rotation:-176042fd;flip:x" coordsize="21732,21600" adj="5485209,10071757,19361,0" path="wr-2239,-21600,40961,21600,21732,21469,,9576nfewr-2239,-21600,40961,21600,21732,21469,,9576l19361,nsxe" strokeweight="3.75pt">
              <v:stroke endarrow="block" endarrowwidth="narrow" linestyle="thickBetweenThin"/>
              <v:path o:connectlocs="21732,21469;0,9576;19361,0"/>
            </v:shape>
            <v:shape id="_x0000_s1068" type="#_x0000_t19" style="position:absolute;left:6100;top:4684;width:706;height:463;rotation:-4904974fd;flip:x" coordsize="19839,21377" adj="6437868,10269652,19839,0" path="wr-1761,-21600,41439,21600,16746,21377,,8543nfewr-1761,-21600,41439,21600,16746,21377,,8543l19839,nsxe" strokeweight="3.75pt">
              <v:stroke endarrow="block" endarrowwidth="narrow" linestyle="thickBetweenThin"/>
              <v:path o:connectlocs="16746,21377;0,8543;19839,0"/>
            </v:shape>
            <v:shape id="_x0000_s1069" type="#_x0000_t19" style="position:absolute;left:9630;top:4617;width:478;height:463;rotation:-4904974fd;flip:x" coordsize="21596,21377" adj="6437868,11728836,21596,0" path="wr-4,-21600,43196,21600,18503,21377,,389nfewr-4,-21600,43196,21600,18503,21377,,389l21596,nsxe" strokeweight="3.75pt">
              <v:stroke endarrow="block" endarrowwidth="narrow" linestyle="thickBetweenThin"/>
              <v:path o:connectlocs="18503,21377;0,389;21596,0"/>
            </v:shape>
            <v:shape id="_x0000_s1070" type="#_x0000_t19" style="position:absolute;left:6782;top:4338;width:873;height:468;rotation:-267938fd;flip:x y" coordsize="24523,21600" adj="5365138,11379113,21467,0" path="wr-133,-21600,43067,21600,24523,21383,,2396nfewr-133,-21600,43067,21600,24523,21383,,2396l21467,nsxe" strokeweight="1.5pt">
              <v:stroke dashstyle="dash" endarrow="block" endarrowwidth="narrow"/>
              <v:path o:connectlocs="24523,21383;0,2396;21467,0"/>
            </v:shape>
            <v:shape id="_x0000_s1071" type="#_x0000_t19" style="position:absolute;left:11539;top:4675;width:893;height:539;rotation:-1205403fd;flip:x" coordsize="17564,21377" adj="6437868,9463665,17564,0" path="wr-4036,-21600,39164,21600,14471,21377,,12573nfewr-4036,-21600,39164,21600,14471,21377,,12573l17564,nsxe" strokeweight="3.75pt">
              <v:stroke endarrow="block" endarrowwidth="narrow" linestyle="thickBetweenThin"/>
              <v:path o:connectlocs="14471,21377;0,12573;17564,0"/>
            </v:shape>
            <v:oval id="_x0000_s1072" style="position:absolute;left:911;top:4339;width:1447;height:873;mso-position-vertical-relative:margin;v-text-anchor:middle" fillcolor="#b6dde8 [1304]">
              <v:textbox style="mso-next-textbox:#_x0000_s1072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0503B">
                      <w:rPr>
                        <w:rFonts w:ascii="Arial" w:hAnsi="Arial" w:cs="Arial"/>
                        <w:sz w:val="18"/>
                      </w:rPr>
                      <w:t>Repér</w:t>
                    </w:r>
                    <w:r>
                      <w:rPr>
                        <w:rFonts w:ascii="Arial" w:hAnsi="Arial" w:cs="Arial"/>
                        <w:sz w:val="18"/>
                      </w:rPr>
                      <w:t>er</w:t>
                    </w:r>
                    <w:r w:rsidRPr="0010503B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</w:rPr>
                      <w:t>le</w:t>
                    </w:r>
                    <w:r w:rsidRPr="0010503B">
                      <w:rPr>
                        <w:rFonts w:ascii="Arial" w:hAnsi="Arial" w:cs="Arial"/>
                        <w:sz w:val="18"/>
                      </w:rPr>
                      <w:t xml:space="preserve"> problème</w:t>
                    </w:r>
                  </w:p>
                </w:txbxContent>
              </v:textbox>
            </v:oval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1073" type="#_x0000_t65" style="position:absolute;left:2253;top:5186;width:1280;height:944;v-text-anchor:middle" fillcolor="#fabf8f [1945]">
              <v:textbox style="mso-next-textbox:#_x0000_s1073" inset="2mm,0,2mm,0">
                <w:txbxContent>
                  <w:p w:rsidR="00B107AA" w:rsidRPr="0010503B" w:rsidRDefault="00590A44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Savoirs</w:t>
                    </w:r>
                    <w:r w:rsidR="00B107AA">
                      <w:rPr>
                        <w:rFonts w:ascii="Arial" w:hAnsi="Arial" w:cs="Arial"/>
                        <w:sz w:val="18"/>
                      </w:rPr>
                      <w:t>, techniques &amp; méthodes de gestion</w:t>
                    </w:r>
                  </w:p>
                </w:txbxContent>
              </v:textbox>
            </v:shape>
            <v:oval id="_x0000_s1074" style="position:absolute;left:3785;top:4526;width:1737;height:1067;mso-position-vertical-relative:margin;v-text-anchor:middle" fillcolor="#b6dde8 [1304]">
              <v:textbox style="mso-next-textbox:#_x0000_s1074" inset="2mm,0,2mm,0">
                <w:txbxContent>
                  <w:p w:rsidR="00B107AA" w:rsidRPr="00155324" w:rsidRDefault="00B107AA" w:rsidP="00B107AA">
                    <w:pPr>
                      <w:jc w:val="center"/>
                      <w:rPr>
                        <w:vertAlign w:val="superscript"/>
                      </w:rPr>
                    </w:pPr>
                    <w:r>
                      <w:t>Analyse risque d'impayé du cas</w:t>
                    </w:r>
                    <w:r w:rsidR="00155324">
                      <w:t xml:space="preserve"> </w:t>
                    </w:r>
                    <w:r w:rsidR="00155324">
                      <w:rPr>
                        <w:vertAlign w:val="superscript"/>
                      </w:rPr>
                      <w:t>(1)</w:t>
                    </w:r>
                  </w:p>
                </w:txbxContent>
              </v:textbox>
            </v:oval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075" type="#_x0000_t10" style="position:absolute;left:5614;top:4064;width:1150;height:672;mso-position-vertical-relative:margin;v-text-anchor:middle" fillcolor="#d6e3bc [1302]">
              <v:textbox style="mso-next-textbox:#_x0000_s1075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1</w:t>
                    </w:r>
                    <w:r w:rsidRPr="00E62D5E">
                      <w:rPr>
                        <w:rFonts w:ascii="Arial" w:hAnsi="Arial" w:cs="Arial"/>
                        <w:sz w:val="18"/>
                        <w:vertAlign w:val="superscript"/>
                      </w:rPr>
                      <w:t>ère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synthèse</w:t>
                    </w:r>
                  </w:p>
                </w:txbxContent>
              </v:textbox>
            </v:shape>
            <v:oval id="_x0000_s1076" style="position:absolute;left:12409;top:4623;width:1447;height:873;mso-position-vertical-relative:margin;v-text-anchor:middle" fillcolor="#b6dde8 [1304]">
              <v:textbox style="mso-next-textbox:#_x0000_s1076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Tester, valider, exploiter</w:t>
                    </w:r>
                  </w:p>
                </w:txbxContent>
              </v:textbox>
            </v:oval>
            <v:oval id="_x0000_s1077" style="position:absolute;left:7359;top:4623;width:1653;height:873;mso-position-vertical-relative:margin;v-text-anchor:middle" fillcolor="#b6dde8 [1304]">
              <v:textbox style="mso-next-textbox:#_x0000_s1077" inset="2mm,0,2mm,0">
                <w:txbxContent>
                  <w:p w:rsidR="00B107AA" w:rsidRPr="00E62D5E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E62D5E">
                      <w:rPr>
                        <w:rFonts w:ascii="Arial" w:hAnsi="Arial" w:cs="Arial"/>
                        <w:sz w:val="18"/>
                      </w:rPr>
                      <w:t>Propos</w:t>
                    </w:r>
                    <w:r>
                      <w:rPr>
                        <w:rFonts w:ascii="Arial" w:hAnsi="Arial" w:cs="Arial"/>
                        <w:sz w:val="18"/>
                      </w:rPr>
                      <w:t>er</w:t>
                    </w:r>
                    <w:r w:rsidRPr="00E62D5E">
                      <w:rPr>
                        <w:rFonts w:ascii="Arial" w:hAnsi="Arial" w:cs="Arial"/>
                        <w:sz w:val="18"/>
                      </w:rPr>
                      <w:t xml:space="preserve"> de</w:t>
                    </w:r>
                    <w:r>
                      <w:rPr>
                        <w:rFonts w:ascii="Arial" w:hAnsi="Arial" w:cs="Arial"/>
                        <w:sz w:val="18"/>
                      </w:rPr>
                      <w:t>s</w:t>
                    </w:r>
                    <w:r w:rsidRPr="00E62D5E">
                      <w:rPr>
                        <w:rFonts w:ascii="Arial" w:hAnsi="Arial" w:cs="Arial"/>
                        <w:sz w:val="18"/>
                      </w:rPr>
                      <w:t xml:space="preserve"> modification</w:t>
                    </w:r>
                    <w:r>
                      <w:rPr>
                        <w:rFonts w:ascii="Arial" w:hAnsi="Arial" w:cs="Arial"/>
                        <w:sz w:val="18"/>
                      </w:rPr>
                      <w:t>s</w:t>
                    </w:r>
                  </w:p>
                </w:txbxContent>
              </v:textbox>
            </v:oval>
            <v:oval id="_x0000_s1078" style="position:absolute;left:10139;top:4622;width:1447;height:873;mso-position-vertical-relative:margin;v-text-anchor:middle" fillcolor="#b6dde8 [1304]">
              <v:textbox style="mso-next-textbox:#_x0000_s1078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Mettre en place</w:t>
                    </w:r>
                  </w:p>
                </w:txbxContent>
              </v:textbox>
            </v:oval>
            <v:shape id="_x0000_s1079" type="#_x0000_t10" style="position:absolute;left:9000;top:4100;width:1054;height:672;mso-position-vertical-relative:margin;v-text-anchor:middle" fillcolor="#d6e3bc [1302]">
              <v:textbox style="mso-next-textbox:#_x0000_s1079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2</w:t>
                    </w:r>
                    <w:r w:rsidRPr="00E62D5E">
                      <w:rPr>
                        <w:rFonts w:ascii="Arial" w:hAnsi="Arial" w:cs="Arial"/>
                        <w:sz w:val="18"/>
                        <w:vertAlign w:val="superscript"/>
                      </w:rPr>
                      <w:t>ème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synthèse</w:t>
                    </w:r>
                  </w:p>
                </w:txbxContent>
              </v:textbox>
            </v:shape>
            <v:shape id="_x0000_s1080" type="#_x0000_t10" style="position:absolute;left:13918;top:4100;width:1212;height:694;mso-position-vertical-relative:margin;v-text-anchor:middle" fillcolor="#d6e3bc [1302]">
              <v:textbox style="mso-next-textbox:#_x0000_s1080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Synthèse finale</w:t>
                    </w:r>
                  </w:p>
                </w:txbxContent>
              </v:textbox>
            </v:shape>
            <v:shape id="_x0000_s1081" type="#_x0000_t65" style="position:absolute;left:5788;top:5241;width:1433;height:955;v-text-anchor:middle" fillcolor="#fabf8f [1945]">
              <v:textbox style="mso-next-textbox:#_x0000_s1081" inset="2mm,0,2mm,0">
                <w:txbxContent>
                  <w:p w:rsidR="00B107AA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Techniques &amp; méthodes de gestion </w:t>
                    </w:r>
                  </w:p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et PGI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roundrect id="_x0000_s1060" style="position:absolute;left:0;text-align:left;margin-left:-11.45pt;margin-top:260pt;width:730.45pt;height:138.8pt;z-index:251660288" arcsize="11508f" fillcolor="white [3201]" strokecolor="#92cddc [1944]" strokeweight="1pt">
            <v:fill opacity="21627f" color2="#b6dde8 [1304]" focusposition="1" focussize="" focus="100%" type="gradient"/>
            <v:shadow color="#205867 [1608]" opacity=".5" offset="-6pt,6pt"/>
            <o:extrusion v:ext="view" viewpoint="-34.72222mm,34.72222mm" viewpointorigin="-.5,.5" skewangle="45" lightposition="-50000" lightposition2="50000"/>
            <v:textbox style="mso-next-textbox:#_x0000_s1060" inset=".5mm,.3mm,.5mm,.3mm">
              <w:txbxContent>
                <w:p w:rsidR="00B107AA" w:rsidRPr="002452C2" w:rsidRDefault="00B107AA" w:rsidP="00B107AA">
                  <w:pPr>
                    <w:rPr>
                      <w:b/>
                      <w:i/>
                      <w:sz w:val="32"/>
                    </w:rPr>
                  </w:pPr>
                  <w:r w:rsidRPr="002452C2">
                    <w:rPr>
                      <w:b/>
                      <w:i/>
                      <w:sz w:val="32"/>
                    </w:rPr>
                    <w:t>Phase "traitement du risque "</w:t>
                  </w:r>
                  <w:r>
                    <w:rPr>
                      <w:b/>
                      <w:i/>
                      <w:sz w:val="32"/>
                    </w:rPr>
                    <w:t>retards et impayés</w:t>
                  </w:r>
                  <w:r w:rsidRPr="002452C2">
                    <w:rPr>
                      <w:b/>
                      <w:i/>
                      <w:sz w:val="32"/>
                    </w:rPr>
                    <w:t>"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roundrect id="_x0000_s1038" style="position:absolute;left:0;text-align:left;margin-left:-11.05pt;margin-top:101.7pt;width:741.3pt;height:138.8pt;z-index:251658240" arcsize="11508f" fillcolor="white [3201]" strokecolor="#92cddc [1944]" strokeweight="1pt">
            <v:fill opacity="21627f" color2="#b6dde8 [1304]" focusposition="1" focussize="" focus="100%" type="gradient"/>
            <v:shadow color="#205867 [1608]" opacity=".5" offset="-6pt,6pt"/>
            <o:extrusion v:ext="view" viewpoint="-34.72222mm,34.72222mm" viewpointorigin="-.5,.5" skewangle="45" lightposition="-50000" lightposition2="50000"/>
            <v:textbox style="mso-next-textbox:#_x0000_s1038" inset=".5mm,.3mm,.5mm,.3mm">
              <w:txbxContent>
                <w:p w:rsidR="00B107AA" w:rsidRPr="002452C2" w:rsidRDefault="00B107AA" w:rsidP="00B107AA">
                  <w:pPr>
                    <w:rPr>
                      <w:b/>
                      <w:i/>
                      <w:sz w:val="32"/>
                    </w:rPr>
                  </w:pPr>
                  <w:r w:rsidRPr="002452C2">
                    <w:rPr>
                      <w:b/>
                      <w:i/>
                      <w:sz w:val="32"/>
                    </w:rPr>
                    <w:t>Phase "traitement du risque "politique de délais clients"</w:t>
                  </w:r>
                </w:p>
              </w:txbxContent>
            </v:textbox>
          </v:roundrect>
        </w:pict>
      </w:r>
      <w:r>
        <w:rPr>
          <w:noProof/>
          <w:lang w:eastAsia="fr-FR"/>
        </w:rPr>
        <w:pict>
          <v:group id="_x0000_s1039" style="position:absolute;left:0;text-align:left;margin-left:-24.65pt;margin-top:128.65pt;width:710.95pt;height:106.6pt;z-index:251659264" coordorigin="911,4064" coordsize="14219,2132">
            <v:shape id="_x0000_s1040" type="#_x0000_t19" style="position:absolute;left:1561;top:5158;width:699;height:477;rotation:-4081590fd;flip:x" coordsize="23971,22028" adj="5485209,-11722098,21600,428" path="wr,-21172,43200,22028,23971,21897,4,nfewr,-21172,43200,22028,23971,21897,4,l21600,428nsxe" strokeweight="3.75pt">
              <v:stroke endarrow="block" endarrowwidth="narrow" linestyle="thickBetweenThin"/>
              <v:path o:connectlocs="23971,21897;4,0;21600,428"/>
            </v:shape>
            <v:shape id="_x0000_s1041" type="#_x0000_t19" style="position:absolute;left:3556;top:5306;width:633;height:468;rotation:-176042fd;flip:x" coordsize="21732,21600" adj="5485209,10071757,19361,0" path="wr-2239,-21600,40961,21600,21732,21469,,9576nfewr-2239,-21600,40961,21600,21732,21469,,9576l19361,nsxe" strokeweight="3.75pt">
              <v:stroke endarrow="block" endarrowwidth="narrow" linestyle="thickBetweenThin"/>
              <v:path o:connectlocs="21732,21469;0,9576;19361,0"/>
            </v:shape>
            <v:shape id="_x0000_s1042" type="#_x0000_t19" style="position:absolute;left:4869;top:4307;width:798;height:468;rotation:-2123743fd;flip:x y" coordsize="22417,21600" adj="5365138,10071757,19361,0" path="wr-2239,-21600,40961,21600,22417,21383,,9576nfewr-2239,-21600,40961,21600,22417,21383,,9576l19361,nsxe" strokeweight="3.75pt">
              <v:stroke endarrow="block" endarrowwidth="narrow" linestyle="thickBetweenThin"/>
              <v:path o:connectlocs="22417,21383;0,9576;19361,0"/>
            </v:shape>
            <v:shape id="_x0000_s1043" type="#_x0000_t19" style="position:absolute;left:8468;top:4368;width:619;height:468;rotation:-2688378fd;flip:x y" coordsize="21237,21600" adj="5571742,10071757,19361,0" path="wr-2239,-21600,40961,21600,21237,21518,,9576nfewr-2239,-21600,40961,21600,21237,21518,,9576l19361,nsxe" strokeweight="3.75pt">
              <v:stroke endarrow="block" endarrowwidth="narrow" linestyle="thickBetweenThin"/>
              <v:path o:connectlocs="21237,21518;0,9576;19361,0"/>
            </v:shape>
            <v:shape id="_x0000_s1044" type="#_x0000_t19" style="position:absolute;left:13381;top:4394;width:590;height:468;rotation:-2688378fd;flip:x y" coordsize="20243,21600" adj="5744877,10071757,19361,0" path="wr-2239,-21600,40961,21600,20243,21582,,9576nfewr-2239,-21600,40961,21600,20243,21582,,9576l19361,nsxe" strokeweight="3.75pt">
              <v:stroke endarrow="block" endarrowwidth="narrow" linestyle="thickBetweenThin"/>
              <v:path o:connectlocs="20243,21582;0,9576;19361,0"/>
            </v:shape>
            <v:shape id="_x0000_s1045" type="#_x0000_t19" style="position:absolute;left:7243;top:5213;width:633;height:468;rotation:-176042fd;flip:x" coordsize="21732,21600" adj="5485209,10071757,19361,0" path="wr-2239,-21600,40961,21600,21732,21469,,9576nfewr-2239,-21600,40961,21600,21732,21469,,9576l19361,nsxe" strokeweight="3.75pt">
              <v:stroke endarrow="block" endarrowwidth="narrow" linestyle="thickBetweenThin"/>
              <v:path o:connectlocs="21732,21469;0,9576;19361,0"/>
            </v:shape>
            <v:shape id="_x0000_s1046" type="#_x0000_t19" style="position:absolute;left:6100;top:4684;width:706;height:463;rotation:-4904974fd;flip:x" coordsize="19839,21377" adj="6437868,10269652,19839,0" path="wr-1761,-21600,41439,21600,16746,21377,,8543nfewr-1761,-21600,41439,21600,16746,21377,,8543l19839,nsxe" strokeweight="3.75pt">
              <v:stroke endarrow="block" endarrowwidth="narrow" linestyle="thickBetweenThin"/>
              <v:path o:connectlocs="16746,21377;0,8543;19839,0"/>
            </v:shape>
            <v:shape id="_x0000_s1047" type="#_x0000_t19" style="position:absolute;left:9630;top:4617;width:478;height:463;rotation:-4904974fd;flip:x" coordsize="21596,21377" adj="6437868,11728836,21596,0" path="wr-4,-21600,43196,21600,18503,21377,,389nfewr-4,-21600,43196,21600,18503,21377,,389l21596,nsxe" strokeweight="3.75pt">
              <v:stroke endarrow="block" endarrowwidth="narrow" linestyle="thickBetweenThin"/>
              <v:path o:connectlocs="18503,21377;0,389;21596,0"/>
            </v:shape>
            <v:shape id="_x0000_s1048" type="#_x0000_t19" style="position:absolute;left:6782;top:4338;width:873;height:468;rotation:-267938fd;flip:x y" coordsize="24523,21600" adj="5365138,11379113,21467,0" path="wr-133,-21600,43067,21600,24523,21383,,2396nfewr-133,-21600,43067,21600,24523,21383,,2396l21467,nsxe" strokeweight="1.5pt">
              <v:stroke dashstyle="dash" endarrow="block" endarrowwidth="narrow"/>
              <v:path o:connectlocs="24523,21383;0,2396;21467,0"/>
            </v:shape>
            <v:shape id="_x0000_s1049" type="#_x0000_t19" style="position:absolute;left:11539;top:4675;width:893;height:539;rotation:-1205403fd;flip:x" coordsize="17564,21377" adj="6437868,9463665,17564,0" path="wr-4036,-21600,39164,21600,14471,21377,,12573nfewr-4036,-21600,39164,21600,14471,21377,,12573l17564,nsxe" strokeweight="3.75pt">
              <v:stroke endarrow="block" endarrowwidth="narrow" linestyle="thickBetweenThin"/>
              <v:path o:connectlocs="14471,21377;0,12573;17564,0"/>
            </v:shape>
            <v:oval id="_x0000_s1050" style="position:absolute;left:911;top:4339;width:1447;height:873;mso-position-vertical-relative:margin;v-text-anchor:middle" fillcolor="#b6dde8 [1304]">
              <v:textbox style="mso-next-textbox:#_x0000_s1050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0503B">
                      <w:rPr>
                        <w:rFonts w:ascii="Arial" w:hAnsi="Arial" w:cs="Arial"/>
                        <w:sz w:val="18"/>
                      </w:rPr>
                      <w:t>Repér</w:t>
                    </w:r>
                    <w:r>
                      <w:rPr>
                        <w:rFonts w:ascii="Arial" w:hAnsi="Arial" w:cs="Arial"/>
                        <w:sz w:val="18"/>
                      </w:rPr>
                      <w:t>er</w:t>
                    </w:r>
                    <w:r w:rsidRPr="0010503B">
                      <w:rPr>
                        <w:rFonts w:ascii="Arial" w:hAnsi="Arial" w:cs="Arial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8"/>
                      </w:rPr>
                      <w:t>le</w:t>
                    </w:r>
                    <w:r w:rsidRPr="0010503B">
                      <w:rPr>
                        <w:rFonts w:ascii="Arial" w:hAnsi="Arial" w:cs="Arial"/>
                        <w:sz w:val="18"/>
                      </w:rPr>
                      <w:t xml:space="preserve"> problème</w:t>
                    </w:r>
                  </w:p>
                </w:txbxContent>
              </v:textbox>
            </v:oval>
            <v:shape id="_x0000_s1051" type="#_x0000_t65" style="position:absolute;left:2253;top:5186;width:1280;height:944;v-text-anchor:middle" fillcolor="#fabf8f [1945]">
              <v:textbox style="mso-next-textbox:#_x0000_s1051" inset="2mm,0,2mm,0">
                <w:txbxContent>
                  <w:p w:rsidR="00B107AA" w:rsidRPr="0010503B" w:rsidRDefault="00590A44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Savoirs</w:t>
                    </w:r>
                    <w:r w:rsidR="00B107AA">
                      <w:rPr>
                        <w:rFonts w:ascii="Arial" w:hAnsi="Arial" w:cs="Arial"/>
                        <w:sz w:val="18"/>
                      </w:rPr>
                      <w:t xml:space="preserve">, </w:t>
                    </w:r>
                    <w:bookmarkStart w:id="0" w:name="_GoBack"/>
                    <w:r w:rsidR="00B107AA">
                      <w:rPr>
                        <w:rFonts w:ascii="Arial" w:hAnsi="Arial" w:cs="Arial"/>
                        <w:sz w:val="18"/>
                      </w:rPr>
                      <w:t>techniques</w:t>
                    </w:r>
                    <w:bookmarkEnd w:id="0"/>
                    <w:r w:rsidR="00B107AA">
                      <w:rPr>
                        <w:rFonts w:ascii="Arial" w:hAnsi="Arial" w:cs="Arial"/>
                        <w:sz w:val="18"/>
                      </w:rPr>
                      <w:t xml:space="preserve"> &amp; méthodes de gestion</w:t>
                    </w:r>
                  </w:p>
                </w:txbxContent>
              </v:textbox>
            </v:shape>
            <v:oval id="_x0000_s1052" style="position:absolute;left:3785;top:4526;width:1737;height:1067;mso-position-vertical-relative:margin;v-text-anchor:middle" fillcolor="#b6dde8 [1304]">
              <v:textbox style="mso-next-textbox:#_x0000_s1052" inset="2mm,0,2mm,0">
                <w:txbxContent>
                  <w:p w:rsidR="00B107AA" w:rsidRDefault="00B107AA" w:rsidP="00B107AA">
                    <w:pPr>
                      <w:jc w:val="center"/>
                    </w:pPr>
                    <w:r>
                      <w:t>Analyser le portefeuille client</w:t>
                    </w:r>
                  </w:p>
                </w:txbxContent>
              </v:textbox>
            </v:oval>
            <v:shape id="_x0000_s1053" type="#_x0000_t10" style="position:absolute;left:5614;top:4064;width:1150;height:672;mso-position-vertical-relative:margin;v-text-anchor:middle" fillcolor="#d6e3bc [1302]">
              <v:textbox style="mso-next-textbox:#_x0000_s1053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1</w:t>
                    </w:r>
                    <w:r w:rsidRPr="00E62D5E">
                      <w:rPr>
                        <w:rFonts w:ascii="Arial" w:hAnsi="Arial" w:cs="Arial"/>
                        <w:sz w:val="18"/>
                        <w:vertAlign w:val="superscript"/>
                      </w:rPr>
                      <w:t>ère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synthèse</w:t>
                    </w:r>
                  </w:p>
                </w:txbxContent>
              </v:textbox>
            </v:shape>
            <v:oval id="_x0000_s1054" style="position:absolute;left:12409;top:4623;width:1447;height:873;mso-position-vertical-relative:margin;v-text-anchor:middle" fillcolor="#b6dde8 [1304]">
              <v:textbox style="mso-next-textbox:#_x0000_s1054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Tester, valider, exploiter</w:t>
                    </w:r>
                  </w:p>
                </w:txbxContent>
              </v:textbox>
            </v:oval>
            <v:oval id="_x0000_s1055" style="position:absolute;left:7359;top:4623;width:1653;height:873;mso-position-vertical-relative:margin;v-text-anchor:middle" fillcolor="#b6dde8 [1304]">
              <v:textbox style="mso-next-textbox:#_x0000_s1055" inset="2mm,0,2mm,0">
                <w:txbxContent>
                  <w:p w:rsidR="00B107AA" w:rsidRPr="00E62D5E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E62D5E">
                      <w:rPr>
                        <w:rFonts w:ascii="Arial" w:hAnsi="Arial" w:cs="Arial"/>
                        <w:sz w:val="18"/>
                      </w:rPr>
                      <w:t>Propos</w:t>
                    </w:r>
                    <w:r>
                      <w:rPr>
                        <w:rFonts w:ascii="Arial" w:hAnsi="Arial" w:cs="Arial"/>
                        <w:sz w:val="18"/>
                      </w:rPr>
                      <w:t>er</w:t>
                    </w:r>
                    <w:r w:rsidRPr="00E62D5E">
                      <w:rPr>
                        <w:rFonts w:ascii="Arial" w:hAnsi="Arial" w:cs="Arial"/>
                        <w:sz w:val="18"/>
                      </w:rPr>
                      <w:t xml:space="preserve"> de</w:t>
                    </w:r>
                    <w:r>
                      <w:rPr>
                        <w:rFonts w:ascii="Arial" w:hAnsi="Arial" w:cs="Arial"/>
                        <w:sz w:val="18"/>
                      </w:rPr>
                      <w:t>s</w:t>
                    </w:r>
                    <w:r w:rsidRPr="00E62D5E">
                      <w:rPr>
                        <w:rFonts w:ascii="Arial" w:hAnsi="Arial" w:cs="Arial"/>
                        <w:sz w:val="18"/>
                      </w:rPr>
                      <w:t xml:space="preserve"> modification</w:t>
                    </w:r>
                    <w:r>
                      <w:rPr>
                        <w:rFonts w:ascii="Arial" w:hAnsi="Arial" w:cs="Arial"/>
                        <w:sz w:val="18"/>
                      </w:rPr>
                      <w:t>s</w:t>
                    </w:r>
                  </w:p>
                </w:txbxContent>
              </v:textbox>
            </v:oval>
            <v:oval id="_x0000_s1056" style="position:absolute;left:10139;top:4622;width:1447;height:873;mso-position-vertical-relative:margin;v-text-anchor:middle" fillcolor="#b6dde8 [1304]">
              <v:textbox style="mso-next-textbox:#_x0000_s1056" inset="2mm,0,2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Mettre en place</w:t>
                    </w:r>
                  </w:p>
                </w:txbxContent>
              </v:textbox>
            </v:oval>
            <v:shape id="_x0000_s1057" type="#_x0000_t10" style="position:absolute;left:9000;top:4100;width:1054;height:672;mso-position-vertical-relative:margin;v-text-anchor:middle" fillcolor="#d6e3bc [1302]">
              <v:textbox style="mso-next-textbox:#_x0000_s1057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2</w:t>
                    </w:r>
                    <w:r w:rsidRPr="00E62D5E">
                      <w:rPr>
                        <w:rFonts w:ascii="Arial" w:hAnsi="Arial" w:cs="Arial"/>
                        <w:sz w:val="18"/>
                        <w:vertAlign w:val="superscript"/>
                      </w:rPr>
                      <w:t>ème</w:t>
                    </w:r>
                    <w:r>
                      <w:rPr>
                        <w:rFonts w:ascii="Arial" w:hAnsi="Arial" w:cs="Arial"/>
                        <w:sz w:val="18"/>
                      </w:rPr>
                      <w:t xml:space="preserve"> synthèse</w:t>
                    </w:r>
                  </w:p>
                </w:txbxContent>
              </v:textbox>
            </v:shape>
            <v:shape id="_x0000_s1058" type="#_x0000_t10" style="position:absolute;left:13918;top:4100;width:1212;height:694;mso-position-vertical-relative:margin;v-text-anchor:middle" fillcolor="#d6e3bc [1302]">
              <v:textbox style="mso-next-textbox:#_x0000_s1058" inset="1mm,0,1mm,0">
                <w:txbxContent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Synthèse finale</w:t>
                    </w:r>
                  </w:p>
                </w:txbxContent>
              </v:textbox>
            </v:shape>
            <v:shape id="_x0000_s1059" type="#_x0000_t65" style="position:absolute;left:5788;top:5241;width:1433;height:955;v-text-anchor:middle" fillcolor="#fabf8f [1945]">
              <v:textbox style="mso-next-textbox:#_x0000_s1059" inset="2mm,0,2mm,0">
                <w:txbxContent>
                  <w:p w:rsidR="00B107AA" w:rsidRDefault="00B107AA" w:rsidP="00B107AA">
                    <w:pPr>
                      <w:jc w:val="center"/>
                      <w:rPr>
                        <w:ins w:id="1" w:author="Daniel Perrin Toinin" w:date="2014-11-15T15:21:00Z"/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 xml:space="preserve">Techniques &amp; méthodes de gestion </w:t>
                    </w:r>
                  </w:p>
                  <w:p w:rsidR="00B107AA" w:rsidRPr="0010503B" w:rsidRDefault="00B107AA" w:rsidP="00B107AA">
                    <w:pPr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>
                      <w:rPr>
                        <w:rFonts w:ascii="Arial" w:hAnsi="Arial" w:cs="Arial"/>
                        <w:sz w:val="18"/>
                      </w:rPr>
                      <w:t>et PGI</w:t>
                    </w:r>
                  </w:p>
                </w:txbxContent>
              </v:textbox>
            </v:shape>
          </v:group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648.75pt;margin-top:214.5pt;width:93.25pt;height:37.8pt;z-index:251663360" filled="f">
            <v:textbox>
              <w:txbxContent>
                <w:p w:rsidR="00B107AA" w:rsidRPr="008D6A26" w:rsidRDefault="00B107AA" w:rsidP="00B107AA">
                  <w:pPr>
                    <w:rPr>
                      <w:rFonts w:ascii="Arial Rounded MT Bold" w:hAnsi="Arial Rounded MT Bold"/>
                      <w:b/>
                      <w:i/>
                      <w:color w:val="244061" w:themeColor="accent1" w:themeShade="80"/>
                      <w:sz w:val="20"/>
                    </w:rPr>
                  </w:pPr>
                  <w:r w:rsidRPr="008D6A26">
                    <w:rPr>
                      <w:rFonts w:ascii="Arial Rounded MT Bold" w:hAnsi="Arial Rounded MT Bold"/>
                      <w:b/>
                      <w:i/>
                      <w:color w:val="244061" w:themeColor="accent1" w:themeShade="80"/>
                      <w:sz w:val="20"/>
                    </w:rPr>
                    <w:t>Chronologique ou parallèle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2" style="position:absolute;left:0;text-align:left;margin-left:592.9pt;margin-top:215.4pt;width:62.35pt;height:52.4pt;z-index:251662336" coordsize="1247,2114" path="m72,c208,57,697,162,891,342v194,180,356,501,342,736hfc1200,1299,1014,1578,808,1751hbc602,1924,168,2039,,2114e" filled="f" strokeweight="4.75pt">
            <v:stroke startarrow="block" endarrow="block"/>
            <v:path arrowok="t"/>
          </v:shape>
        </w:pict>
      </w:r>
      <w:r w:rsidR="00B107AA" w:rsidRPr="00B107AA">
        <w:rPr>
          <w:noProof/>
          <w:lang w:eastAsia="fr-FR"/>
        </w:rPr>
        <w:drawing>
          <wp:inline distT="0" distB="0" distL="0" distR="0">
            <wp:extent cx="9753600" cy="5562600"/>
            <wp:effectExtent l="19050" t="0" r="0" b="0"/>
            <wp:docPr id="1" name="Diagramme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A2144" w:rsidRDefault="00FA2144" w:rsidP="00753BDF">
      <w:pPr>
        <w:jc w:val="both"/>
      </w:pPr>
    </w:p>
    <w:p w:rsidR="00155324" w:rsidRPr="002A660E" w:rsidRDefault="00155324" w:rsidP="00A81477">
      <w:pPr>
        <w:pStyle w:val="Paragraphedeliste"/>
        <w:numPr>
          <w:ilvl w:val="0"/>
          <w:numId w:val="18"/>
        </w:numPr>
        <w:jc w:val="both"/>
      </w:pPr>
      <w:r w:rsidRPr="002A660E">
        <w:rPr>
          <w:i/>
          <w:sz w:val="20"/>
        </w:rPr>
        <w:t>Repérage des risques d'impayés ou liés aux retards</w:t>
      </w:r>
      <w:r w:rsidR="002A660E">
        <w:rPr>
          <w:i/>
          <w:sz w:val="20"/>
        </w:rPr>
        <w:t>,</w:t>
      </w:r>
      <w:r w:rsidRPr="002A660E">
        <w:rPr>
          <w:i/>
          <w:sz w:val="20"/>
        </w:rPr>
        <w:t xml:space="preserve"> visibles sur </w:t>
      </w:r>
      <w:r w:rsidR="002A660E">
        <w:rPr>
          <w:i/>
          <w:sz w:val="20"/>
        </w:rPr>
        <w:t>la  balance âgée et repérables sur les documents du dossier des clients</w:t>
      </w:r>
      <w:r w:rsidR="00106322">
        <w:rPr>
          <w:i/>
          <w:sz w:val="20"/>
        </w:rPr>
        <w:t xml:space="preserve"> (courriers, courriels…)</w:t>
      </w:r>
      <w:r w:rsidRPr="002A660E">
        <w:t xml:space="preserve"> </w:t>
      </w:r>
    </w:p>
    <w:p w:rsidR="00B107AA" w:rsidRDefault="00B107AA">
      <w:pPr>
        <w:spacing w:after="200" w:line="276" w:lineRule="auto"/>
      </w:pPr>
      <w:r>
        <w:br w:type="page"/>
      </w:r>
    </w:p>
    <w:tbl>
      <w:tblPr>
        <w:tblStyle w:val="Grilledutableau"/>
        <w:tblW w:w="0" w:type="auto"/>
        <w:jc w:val="center"/>
        <w:tblLook w:val="04A0"/>
      </w:tblPr>
      <w:tblGrid>
        <w:gridCol w:w="498"/>
        <w:gridCol w:w="1919"/>
        <w:gridCol w:w="2350"/>
        <w:gridCol w:w="2533"/>
        <w:gridCol w:w="2268"/>
        <w:gridCol w:w="2428"/>
        <w:gridCol w:w="2250"/>
        <w:gridCol w:w="1068"/>
      </w:tblGrid>
      <w:tr w:rsidR="000238B0" w:rsidRPr="006E1AA4" w:rsidTr="000238B0">
        <w:trPr>
          <w:jc w:val="center"/>
        </w:trPr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0238B0" w:rsidRPr="006E1AA4" w:rsidRDefault="000238B0" w:rsidP="00E957E9">
            <w:pPr>
              <w:jc w:val="both"/>
            </w:pPr>
          </w:p>
        </w:tc>
        <w:tc>
          <w:tcPr>
            <w:tcW w:w="1919" w:type="dxa"/>
            <w:tcBorders>
              <w:top w:val="nil"/>
              <w:left w:val="nil"/>
            </w:tcBorders>
          </w:tcPr>
          <w:p w:rsidR="000238B0" w:rsidRPr="006E1AA4" w:rsidRDefault="000238B0" w:rsidP="00E957E9">
            <w:pPr>
              <w:jc w:val="both"/>
            </w:pPr>
          </w:p>
        </w:tc>
        <w:tc>
          <w:tcPr>
            <w:tcW w:w="4883" w:type="dxa"/>
            <w:gridSpan w:val="2"/>
            <w:shd w:val="clear" w:color="auto" w:fill="8DB3E2" w:themeFill="text2" w:themeFillTint="66"/>
          </w:tcPr>
          <w:p w:rsidR="000238B0" w:rsidRPr="006E1AA4" w:rsidRDefault="000238B0" w:rsidP="00E957E9">
            <w:pPr>
              <w:jc w:val="center"/>
              <w:rPr>
                <w:b/>
              </w:rPr>
            </w:pPr>
            <w:r w:rsidRPr="006E1AA4">
              <w:rPr>
                <w:b/>
              </w:rPr>
              <w:t>Mission 1 = Diagnostic</w:t>
            </w:r>
          </w:p>
        </w:tc>
        <w:tc>
          <w:tcPr>
            <w:tcW w:w="4696" w:type="dxa"/>
            <w:gridSpan w:val="2"/>
            <w:shd w:val="clear" w:color="auto" w:fill="8DB3E2" w:themeFill="text2" w:themeFillTint="66"/>
          </w:tcPr>
          <w:p w:rsidR="000238B0" w:rsidRPr="006E1AA4" w:rsidRDefault="000238B0" w:rsidP="00E957E9">
            <w:pPr>
              <w:jc w:val="center"/>
              <w:rPr>
                <w:b/>
              </w:rPr>
            </w:pPr>
            <w:r w:rsidRPr="006E1AA4">
              <w:rPr>
                <w:b/>
              </w:rPr>
              <w:t>Mission 2 = Formuler des solutions</w:t>
            </w:r>
          </w:p>
        </w:tc>
        <w:tc>
          <w:tcPr>
            <w:tcW w:w="3318" w:type="dxa"/>
            <w:gridSpan w:val="2"/>
            <w:shd w:val="clear" w:color="auto" w:fill="8DB3E2" w:themeFill="text2" w:themeFillTint="66"/>
          </w:tcPr>
          <w:p w:rsidR="000238B0" w:rsidRPr="006E1AA4" w:rsidRDefault="000238B0" w:rsidP="00E957E9">
            <w:pPr>
              <w:jc w:val="center"/>
              <w:rPr>
                <w:b/>
              </w:rPr>
            </w:pPr>
            <w:r w:rsidRPr="006E1AA4">
              <w:rPr>
                <w:b/>
              </w:rPr>
              <w:t>Mission 3 = Mise en œuvre</w:t>
            </w:r>
          </w:p>
        </w:tc>
      </w:tr>
      <w:tr w:rsidR="000238B0" w:rsidRPr="006E1AA4" w:rsidTr="000238B0">
        <w:trPr>
          <w:jc w:val="center"/>
        </w:trPr>
        <w:tc>
          <w:tcPr>
            <w:tcW w:w="498" w:type="dxa"/>
            <w:vMerge w:val="restart"/>
            <w:textDirection w:val="btLr"/>
          </w:tcPr>
          <w:p w:rsidR="000238B0" w:rsidRPr="006E1AA4" w:rsidRDefault="00155324" w:rsidP="00E957E9">
            <w:pPr>
              <w:ind w:left="113" w:right="113"/>
              <w:jc w:val="center"/>
            </w:pPr>
            <w:r w:rsidRPr="006E1AA4">
              <w:t>ITÉRATIONS</w:t>
            </w: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:rsidR="000238B0" w:rsidRPr="006E1AA4" w:rsidRDefault="000238B0" w:rsidP="00E957E9">
            <w:pPr>
              <w:jc w:val="center"/>
            </w:pPr>
            <w:r w:rsidRPr="006E1AA4">
              <w:t>Phase </w:t>
            </w:r>
            <w:r w:rsidR="00155324" w:rsidRPr="006E1AA4">
              <w:t>:</w:t>
            </w:r>
          </w:p>
          <w:p w:rsidR="000238B0" w:rsidRPr="006E1AA4" w:rsidRDefault="000238B0" w:rsidP="00E957E9">
            <w:pPr>
              <w:jc w:val="center"/>
            </w:pPr>
            <w:r w:rsidRPr="006E1AA4">
              <w:t xml:space="preserve">risque </w:t>
            </w:r>
            <w:r w:rsidR="00155324" w:rsidRPr="006E1AA4">
              <w:t>DÉLAIS</w:t>
            </w:r>
          </w:p>
        </w:tc>
        <w:tc>
          <w:tcPr>
            <w:tcW w:w="2350" w:type="dxa"/>
            <w:shd w:val="clear" w:color="auto" w:fill="DAEEF3" w:themeFill="accent5" w:themeFillTint="33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 xml:space="preserve">Repérer le dysfonctionnement </w:t>
            </w: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D91BAC" w:rsidP="000238B0">
            <w:pPr>
              <w:pStyle w:val="Paragraphedeliste"/>
              <w:ind w:left="188" w:hanging="188"/>
              <w:contextualSpacing w:val="0"/>
            </w:pPr>
            <w:r>
              <w:t>A</w:t>
            </w:r>
            <w:r w:rsidR="000238B0" w:rsidRPr="006E1AA4">
              <w:t>nalyser le portefeuille client :</w:t>
            </w:r>
          </w:p>
          <w:p w:rsidR="000238B0" w:rsidRPr="006E1AA4" w:rsidRDefault="00D47BC4" w:rsidP="00E957E9">
            <w:pPr>
              <w:ind w:left="176" w:hanging="142"/>
              <w:contextualSpacing/>
            </w:pPr>
            <w:r>
              <w:t>- C</w:t>
            </w:r>
            <w:r w:rsidR="000238B0" w:rsidRPr="006E1AA4">
              <w:t>alculs d' indicateurs  délais et en-cours client</w:t>
            </w:r>
          </w:p>
          <w:p w:rsidR="000238B0" w:rsidRPr="006E1AA4" w:rsidRDefault="000238B0" w:rsidP="00D47BC4">
            <w:pPr>
              <w:ind w:left="176" w:hanging="142"/>
              <w:contextualSpacing/>
              <w:rPr>
                <w:rFonts w:eastAsia="Times New Roman" w:cs="Times New Roman"/>
                <w:lang w:eastAsia="fr-FR"/>
              </w:rPr>
            </w:pPr>
            <w:r w:rsidRPr="006E1AA4">
              <w:t xml:space="preserve">- </w:t>
            </w:r>
            <w:r w:rsidR="00D47BC4">
              <w:t>E</w:t>
            </w:r>
            <w:r w:rsidRPr="006E1AA4">
              <w:t>xtractions</w:t>
            </w:r>
            <w:r w:rsidRPr="006E1AA4">
              <w:rPr>
                <w:rFonts w:eastAsia="Times New Roman" w:cs="Times New Roman"/>
                <w:lang w:eastAsia="fr-FR"/>
              </w:rPr>
              <w:t xml:space="preserve"> PGI + retraitements tableur</w:t>
            </w:r>
          </w:p>
        </w:tc>
        <w:tc>
          <w:tcPr>
            <w:tcW w:w="2533" w:type="dxa"/>
            <w:shd w:val="clear" w:color="auto" w:fill="FBD4B4" w:themeFill="accent6" w:themeFillTint="66"/>
          </w:tcPr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Notions &amp; savoirs :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D</w:t>
            </w:r>
            <w:r w:rsidR="000238B0" w:rsidRPr="006E1AA4">
              <w:t>élais loi LME 2008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I</w:t>
            </w:r>
            <w:r w:rsidR="000238B0" w:rsidRPr="006E1AA4">
              <w:t>ndicateurs &amp; ratios d'analyse de portefeuille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P</w:t>
            </w:r>
            <w:r w:rsidR="000238B0" w:rsidRPr="006E1AA4">
              <w:t>rincipes fondamentaux de trésorerie</w:t>
            </w:r>
          </w:p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</w:p>
          <w:p w:rsidR="000238B0" w:rsidRPr="006E1AA4" w:rsidRDefault="000238B0" w:rsidP="00E957E9">
            <w:r w:rsidRPr="006E1AA4">
              <w:rPr>
                <w:rFonts w:eastAsia="Times New Roman" w:cs="Times New Roman"/>
                <w:lang w:eastAsia="fr-FR"/>
              </w:rPr>
              <w:t>Savoirs techniques et Informatiques :</w:t>
            </w:r>
            <w:r w:rsidRPr="006E1AA4">
              <w:t xml:space="preserve"> 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</w:t>
            </w:r>
            <w:r w:rsidR="000238B0" w:rsidRPr="006E1AA4">
              <w:t>Extractions PGI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</w:t>
            </w:r>
            <w:r w:rsidR="000238B0" w:rsidRPr="006E1AA4">
              <w:t>Tableaux croisés</w:t>
            </w:r>
          </w:p>
        </w:tc>
        <w:tc>
          <w:tcPr>
            <w:tcW w:w="2268" w:type="dxa"/>
            <w:shd w:val="clear" w:color="auto" w:fill="DAEEF3" w:themeFill="accent5" w:themeFillTint="33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  <w:rPr>
                <w:rFonts w:ascii="Times New Roman" w:hAnsi="Times New Roman"/>
              </w:rPr>
            </w:pPr>
            <w:r w:rsidRPr="006E1AA4">
              <w:t>Émettre ou commenter des propositions de modifications de procédures internes</w:t>
            </w: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E957E9">
            <w:pPr>
              <w:contextualSpacing/>
            </w:pPr>
          </w:p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  <w:rPr>
                <w:rFonts w:ascii="Times New Roman" w:hAnsi="Times New Roman"/>
              </w:rPr>
            </w:pPr>
            <w:r w:rsidRPr="006E1AA4">
              <w:t xml:space="preserve">Mettre en place les procédures : </w:t>
            </w:r>
          </w:p>
          <w:p w:rsidR="000238B0" w:rsidRPr="006E1AA4" w:rsidRDefault="000238B0" w:rsidP="00A81477">
            <w:pPr>
              <w:pStyle w:val="Paragraphedeliste"/>
              <w:numPr>
                <w:ilvl w:val="0"/>
                <w:numId w:val="17"/>
              </w:numPr>
              <w:ind w:left="245" w:hanging="93"/>
              <w:contextualSpacing w:val="0"/>
            </w:pPr>
            <w:proofErr w:type="spellStart"/>
            <w:r w:rsidRPr="006E1AA4">
              <w:t>Modif</w:t>
            </w:r>
            <w:proofErr w:type="spellEnd"/>
            <w:r w:rsidRPr="006E1AA4">
              <w:t>. modalités de règlements</w:t>
            </w:r>
          </w:p>
          <w:p w:rsidR="000238B0" w:rsidRPr="006E1AA4" w:rsidRDefault="000238B0" w:rsidP="00A81477">
            <w:pPr>
              <w:pStyle w:val="Paragraphedeliste"/>
              <w:numPr>
                <w:ilvl w:val="0"/>
                <w:numId w:val="17"/>
              </w:numPr>
              <w:ind w:left="245" w:hanging="93"/>
              <w:contextualSpacing w:val="0"/>
            </w:pPr>
            <w:r w:rsidRPr="006E1AA4">
              <w:t xml:space="preserve"> Mise en place limites de crédits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7"/>
              </w:numPr>
              <w:ind w:left="245" w:hanging="93"/>
              <w:contextualSpacing w:val="0"/>
              <w:jc w:val="both"/>
            </w:pPr>
            <w:r>
              <w:t xml:space="preserve"> </w:t>
            </w:r>
            <w:r w:rsidR="000238B0" w:rsidRPr="006E1AA4">
              <w:t>Courriers (rappels loi LME,  limites de crédit,…)</w:t>
            </w:r>
          </w:p>
        </w:tc>
        <w:tc>
          <w:tcPr>
            <w:tcW w:w="2428" w:type="dxa"/>
            <w:shd w:val="clear" w:color="auto" w:fill="FBD4B4" w:themeFill="accent6" w:themeFillTint="66"/>
          </w:tcPr>
          <w:p w:rsidR="000238B0" w:rsidRPr="006E1AA4" w:rsidRDefault="000238B0" w:rsidP="00E957E9">
            <w:r w:rsidRPr="006E1AA4">
              <w:rPr>
                <w:rFonts w:eastAsia="Times New Roman" w:cs="Times New Roman"/>
                <w:lang w:eastAsia="fr-FR"/>
              </w:rPr>
              <w:t>Savoirs techniques et Informatiques :</w:t>
            </w:r>
            <w:r w:rsidRPr="006E1AA4">
              <w:t xml:space="preserve"> 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</w:t>
            </w:r>
            <w:r w:rsidR="000238B0" w:rsidRPr="006E1AA4">
              <w:t>Ligne de crédit (définition, mise en place PGI),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M</w:t>
            </w:r>
            <w:r w:rsidR="000238B0" w:rsidRPr="006E1AA4">
              <w:t xml:space="preserve">odes de règlement (PGI) 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jc w:val="both"/>
            </w:pPr>
            <w:r>
              <w:t xml:space="preserve"> D</w:t>
            </w:r>
            <w:r w:rsidR="000238B0" w:rsidRPr="006E1AA4">
              <w:t>élais loi LME 2008</w:t>
            </w:r>
          </w:p>
          <w:p w:rsidR="000238B0" w:rsidRPr="006E1AA4" w:rsidRDefault="000238B0" w:rsidP="00E957E9">
            <w:pPr>
              <w:pStyle w:val="Paragraphedeliste"/>
              <w:ind w:left="237"/>
            </w:pPr>
          </w:p>
        </w:tc>
        <w:tc>
          <w:tcPr>
            <w:tcW w:w="2250" w:type="dxa"/>
            <w:shd w:val="clear" w:color="auto" w:fill="DAEEF3" w:themeFill="accent5" w:themeFillTint="33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Traiter les fiches clients pour mettre à jour les lignes de crédit</w:t>
            </w:r>
          </w:p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 xml:space="preserve"> Mettre à jour les fiches clients avec les nouvelles modalités de crédit </w:t>
            </w:r>
          </w:p>
        </w:tc>
        <w:tc>
          <w:tcPr>
            <w:tcW w:w="1068" w:type="dxa"/>
            <w:shd w:val="clear" w:color="auto" w:fill="FBD4B4" w:themeFill="accent6" w:themeFillTint="66"/>
          </w:tcPr>
          <w:p w:rsidR="000238B0" w:rsidRPr="006E1AA4" w:rsidRDefault="000238B0" w:rsidP="00E957E9">
            <w:pPr>
              <w:pStyle w:val="Paragraphedeliste"/>
              <w:ind w:left="188"/>
            </w:pPr>
          </w:p>
        </w:tc>
      </w:tr>
      <w:tr w:rsidR="000238B0" w:rsidRPr="006E1AA4" w:rsidTr="000238B0">
        <w:trPr>
          <w:jc w:val="center"/>
        </w:trPr>
        <w:tc>
          <w:tcPr>
            <w:tcW w:w="498" w:type="dxa"/>
            <w:vMerge/>
            <w:textDirection w:val="btLr"/>
          </w:tcPr>
          <w:p w:rsidR="000238B0" w:rsidRPr="006E1AA4" w:rsidRDefault="000238B0" w:rsidP="00E957E9">
            <w:pPr>
              <w:ind w:left="113" w:right="113"/>
              <w:jc w:val="center"/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:rsidR="000238B0" w:rsidRPr="006E1AA4" w:rsidRDefault="000238B0" w:rsidP="00E957E9">
            <w:pPr>
              <w:jc w:val="center"/>
            </w:pPr>
          </w:p>
        </w:tc>
        <w:tc>
          <w:tcPr>
            <w:tcW w:w="4883" w:type="dxa"/>
            <w:gridSpan w:val="2"/>
            <w:shd w:val="clear" w:color="auto" w:fill="D6E3BC" w:themeFill="accent3" w:themeFillTint="66"/>
          </w:tcPr>
          <w:p w:rsidR="000238B0" w:rsidRPr="006E1AA4" w:rsidRDefault="000238B0" w:rsidP="00E957E9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Premier niveau de synthèse sur les risques "délais"</w:t>
            </w:r>
          </w:p>
        </w:tc>
        <w:tc>
          <w:tcPr>
            <w:tcW w:w="4696" w:type="dxa"/>
            <w:gridSpan w:val="2"/>
            <w:shd w:val="clear" w:color="auto" w:fill="D6E3BC" w:themeFill="accent3" w:themeFillTint="66"/>
          </w:tcPr>
          <w:p w:rsidR="000238B0" w:rsidRPr="006E1AA4" w:rsidRDefault="000238B0" w:rsidP="00E957E9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Deuxième niveau de synthèse sur les méthodes de gestion de ce risque</w:t>
            </w:r>
          </w:p>
        </w:tc>
        <w:tc>
          <w:tcPr>
            <w:tcW w:w="3318" w:type="dxa"/>
            <w:gridSpan w:val="2"/>
            <w:shd w:val="clear" w:color="auto" w:fill="D6E3BC" w:themeFill="accent3" w:themeFillTint="66"/>
          </w:tcPr>
          <w:p w:rsidR="000238B0" w:rsidRPr="006E1AA4" w:rsidRDefault="000238B0" w:rsidP="00E957E9">
            <w:pPr>
              <w:jc w:val="center"/>
            </w:pPr>
            <w:r w:rsidRPr="006E1AA4">
              <w:t>Synthèse finale</w:t>
            </w:r>
          </w:p>
        </w:tc>
      </w:tr>
      <w:tr w:rsidR="000238B0" w:rsidRPr="006E1AA4" w:rsidTr="000238B0">
        <w:trPr>
          <w:jc w:val="center"/>
        </w:trPr>
        <w:tc>
          <w:tcPr>
            <w:tcW w:w="498" w:type="dxa"/>
            <w:vMerge/>
          </w:tcPr>
          <w:p w:rsidR="000238B0" w:rsidRPr="006E1AA4" w:rsidRDefault="000238B0" w:rsidP="00E957E9">
            <w:pPr>
              <w:jc w:val="both"/>
            </w:pPr>
          </w:p>
        </w:tc>
        <w:tc>
          <w:tcPr>
            <w:tcW w:w="1919" w:type="dxa"/>
            <w:vMerge w:val="restart"/>
            <w:shd w:val="clear" w:color="auto" w:fill="auto"/>
            <w:vAlign w:val="center"/>
          </w:tcPr>
          <w:p w:rsidR="000238B0" w:rsidRPr="006E1AA4" w:rsidRDefault="000238B0" w:rsidP="00E957E9">
            <w:pPr>
              <w:jc w:val="center"/>
            </w:pPr>
            <w:r w:rsidRPr="006E1AA4">
              <w:t>Phase : RETARDS/</w:t>
            </w:r>
            <w:r w:rsidR="00155324" w:rsidRPr="006E1AA4">
              <w:t>IMPAYÉS</w:t>
            </w:r>
          </w:p>
        </w:tc>
        <w:tc>
          <w:tcPr>
            <w:tcW w:w="2350" w:type="dxa"/>
            <w:shd w:val="clear" w:color="auto" w:fill="DAEEF3" w:themeFill="accent5" w:themeFillTint="33"/>
            <w:vAlign w:val="center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Repérer les retards et risques d'impayés à partir de la balance âgée</w:t>
            </w:r>
            <w:r w:rsidR="002A660E">
              <w:t xml:space="preserve"> et des dossiers clients</w:t>
            </w:r>
            <w:r w:rsidRPr="006E1AA4">
              <w:t>.</w:t>
            </w:r>
          </w:p>
          <w:p w:rsidR="000238B0" w:rsidRPr="006E1AA4" w:rsidRDefault="000238B0" w:rsidP="00E957E9"/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Analyse des risques d’impayés issus du dossier documentaire (lettres clients, info. de mise en liquidation, etc.)</w:t>
            </w:r>
          </w:p>
          <w:p w:rsidR="000238B0" w:rsidRPr="006E1AA4" w:rsidRDefault="000238B0" w:rsidP="00E957E9"/>
        </w:tc>
        <w:tc>
          <w:tcPr>
            <w:tcW w:w="2533" w:type="dxa"/>
            <w:shd w:val="clear" w:color="auto" w:fill="FBD4B4" w:themeFill="accent6" w:themeFillTint="66"/>
          </w:tcPr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Notions &amp; savoirs :</w:t>
            </w:r>
          </w:p>
          <w:p w:rsidR="000238B0" w:rsidRPr="006E1AA4" w:rsidRDefault="000238B0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 xml:space="preserve"> </w:t>
            </w:r>
            <w:r w:rsidR="00D91BAC">
              <w:rPr>
                <w:rFonts w:eastAsia="Times New Roman" w:cs="Times New Roman"/>
                <w:lang w:eastAsia="fr-FR"/>
              </w:rPr>
              <w:t>N</w:t>
            </w:r>
            <w:r w:rsidRPr="006E1AA4">
              <w:t>otion de risques</w:t>
            </w:r>
          </w:p>
          <w:p w:rsidR="000238B0" w:rsidRPr="006E1AA4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</w:pPr>
            <w:r>
              <w:t xml:space="preserve"> B</w:t>
            </w:r>
            <w:r w:rsidR="000238B0" w:rsidRPr="006E1AA4">
              <w:t>alance âgée (technique, lecture)</w:t>
            </w:r>
          </w:p>
          <w:p w:rsidR="000238B0" w:rsidRPr="006E1AA4" w:rsidRDefault="000238B0" w:rsidP="006E1AA4">
            <w:pPr>
              <w:pStyle w:val="Paragraphedeliste"/>
              <w:ind w:left="237"/>
              <w:contextualSpacing w:val="0"/>
            </w:pPr>
          </w:p>
        </w:tc>
        <w:tc>
          <w:tcPr>
            <w:tcW w:w="2268" w:type="dxa"/>
            <w:shd w:val="clear" w:color="auto" w:fill="DAEEF3" w:themeFill="accent5" w:themeFillTint="33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  <w:rPr>
                <w:rFonts w:ascii="Times New Roman" w:hAnsi="Times New Roman"/>
              </w:rPr>
            </w:pPr>
            <w:r w:rsidRPr="006E1AA4">
              <w:t>Émettre ou commenter des propositions de modifications de procédures internes (suivi du niveau  de risque, relances)</w:t>
            </w:r>
          </w:p>
          <w:p w:rsidR="000238B0" w:rsidRPr="006E1AA4" w:rsidRDefault="000238B0" w:rsidP="00E957E9">
            <w:pPr>
              <w:pStyle w:val="Paragraphedeliste"/>
              <w:ind w:left="188"/>
            </w:pPr>
          </w:p>
          <w:p w:rsidR="000238B0" w:rsidRPr="006E1AA4" w:rsidRDefault="000238B0" w:rsidP="00E957E9">
            <w:pPr>
              <w:pStyle w:val="Paragraphedeliste"/>
              <w:ind w:left="188"/>
            </w:pPr>
          </w:p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Paramétrage des modalités de relance, + courrier type</w:t>
            </w:r>
          </w:p>
          <w:p w:rsidR="000238B0" w:rsidRPr="006E1AA4" w:rsidRDefault="000238B0" w:rsidP="00E957E9">
            <w:pPr>
              <w:pStyle w:val="Paragraphedeliste"/>
              <w:ind w:left="188"/>
            </w:pPr>
          </w:p>
        </w:tc>
        <w:tc>
          <w:tcPr>
            <w:tcW w:w="2428" w:type="dxa"/>
            <w:shd w:val="clear" w:color="auto" w:fill="FBD4B4" w:themeFill="accent6" w:themeFillTint="66"/>
          </w:tcPr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Notions &amp; savoirs :</w:t>
            </w:r>
          </w:p>
          <w:p w:rsidR="007B3648" w:rsidRPr="00341BF9" w:rsidRDefault="00D91BAC" w:rsidP="00A81477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</w:pPr>
            <w:r>
              <w:t xml:space="preserve"> P</w:t>
            </w:r>
            <w:r w:rsidR="007B3648" w:rsidRPr="00341BF9">
              <w:t>rincipes juridiques sur les relances et les impayés</w:t>
            </w:r>
          </w:p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</w:p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Savoirs techniques et Informatiques :</w:t>
            </w:r>
          </w:p>
          <w:p w:rsidR="000238B0" w:rsidRPr="006E1AA4" w:rsidRDefault="000238B0" w:rsidP="00D91BAC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</w:pPr>
            <w:r w:rsidRPr="006E1AA4">
              <w:t xml:space="preserve"> Suivi du risque (PGI)</w:t>
            </w:r>
          </w:p>
          <w:p w:rsidR="008A0384" w:rsidRPr="00341BF9" w:rsidRDefault="00D47BC4" w:rsidP="00D91BAC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</w:pPr>
            <w:r>
              <w:t xml:space="preserve"> </w:t>
            </w:r>
            <w:r w:rsidR="008A0384" w:rsidRPr="00341BF9">
              <w:t>Techniques de relance (comptable et PGI)</w:t>
            </w:r>
          </w:p>
          <w:p w:rsidR="000238B0" w:rsidRPr="006E1AA4" w:rsidRDefault="00D47BC4" w:rsidP="00D91BAC">
            <w:pPr>
              <w:pStyle w:val="Paragraphedeliste"/>
              <w:numPr>
                <w:ilvl w:val="0"/>
                <w:numId w:val="16"/>
              </w:numPr>
              <w:ind w:left="237" w:hanging="237"/>
              <w:contextualSpacing w:val="0"/>
            </w:pPr>
            <w:r>
              <w:t xml:space="preserve"> </w:t>
            </w:r>
            <w:r w:rsidR="000238B0" w:rsidRPr="006E1AA4">
              <w:t>Comment faire la lettre de relance (exemple commenté)</w:t>
            </w:r>
          </w:p>
          <w:p w:rsidR="000238B0" w:rsidRPr="006E1AA4" w:rsidRDefault="000238B0" w:rsidP="00E957E9">
            <w:pPr>
              <w:pStyle w:val="Paragraphedeliste"/>
              <w:ind w:left="237"/>
              <w:jc w:val="both"/>
            </w:pPr>
          </w:p>
        </w:tc>
        <w:tc>
          <w:tcPr>
            <w:tcW w:w="2250" w:type="dxa"/>
            <w:shd w:val="clear" w:color="auto" w:fill="DAEEF3" w:themeFill="accent5" w:themeFillTint="33"/>
          </w:tcPr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Mise à jour du dossier client (niveaux de risque)</w:t>
            </w:r>
          </w:p>
          <w:p w:rsidR="000238B0" w:rsidRPr="006E1AA4" w:rsidRDefault="000238B0" w:rsidP="000238B0">
            <w:pPr>
              <w:pStyle w:val="Paragraphedeliste"/>
              <w:ind w:left="188" w:hanging="188"/>
              <w:contextualSpacing w:val="0"/>
            </w:pPr>
            <w:r w:rsidRPr="006E1AA4">
              <w:t>Effectuer des relances pour les clients concernés</w:t>
            </w:r>
          </w:p>
        </w:tc>
        <w:tc>
          <w:tcPr>
            <w:tcW w:w="1068" w:type="dxa"/>
            <w:shd w:val="clear" w:color="auto" w:fill="FBD4B4" w:themeFill="accent6" w:themeFillTint="66"/>
          </w:tcPr>
          <w:p w:rsidR="000238B0" w:rsidRPr="006E1AA4" w:rsidRDefault="000238B0" w:rsidP="00E957E9">
            <w:pPr>
              <w:jc w:val="both"/>
            </w:pPr>
          </w:p>
        </w:tc>
      </w:tr>
      <w:tr w:rsidR="000238B0" w:rsidRPr="006E1AA4" w:rsidTr="000238B0">
        <w:trPr>
          <w:jc w:val="center"/>
        </w:trPr>
        <w:tc>
          <w:tcPr>
            <w:tcW w:w="498" w:type="dxa"/>
          </w:tcPr>
          <w:p w:rsidR="000238B0" w:rsidRPr="006E1AA4" w:rsidRDefault="000238B0" w:rsidP="00E957E9">
            <w:pPr>
              <w:jc w:val="both"/>
            </w:pPr>
          </w:p>
        </w:tc>
        <w:tc>
          <w:tcPr>
            <w:tcW w:w="1919" w:type="dxa"/>
            <w:vMerge/>
            <w:shd w:val="clear" w:color="auto" w:fill="auto"/>
            <w:vAlign w:val="center"/>
          </w:tcPr>
          <w:p w:rsidR="000238B0" w:rsidRPr="006E1AA4" w:rsidRDefault="000238B0" w:rsidP="00E957E9">
            <w:pPr>
              <w:jc w:val="center"/>
            </w:pPr>
          </w:p>
        </w:tc>
        <w:tc>
          <w:tcPr>
            <w:tcW w:w="4883" w:type="dxa"/>
            <w:gridSpan w:val="2"/>
            <w:shd w:val="clear" w:color="auto" w:fill="D6E3BC" w:themeFill="accent3" w:themeFillTint="66"/>
            <w:vAlign w:val="center"/>
          </w:tcPr>
          <w:p w:rsidR="000238B0" w:rsidRPr="006E1AA4" w:rsidRDefault="000238B0" w:rsidP="00E957E9">
            <w:pPr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Premier niveau de synthèse sur les risques "retards et impayés" et les conséquences</w:t>
            </w:r>
          </w:p>
        </w:tc>
        <w:tc>
          <w:tcPr>
            <w:tcW w:w="4696" w:type="dxa"/>
            <w:gridSpan w:val="2"/>
            <w:shd w:val="clear" w:color="auto" w:fill="D6E3BC" w:themeFill="accent3" w:themeFillTint="66"/>
          </w:tcPr>
          <w:p w:rsidR="000238B0" w:rsidRPr="006E1AA4" w:rsidRDefault="000238B0" w:rsidP="00E957E9">
            <w:pPr>
              <w:jc w:val="center"/>
              <w:rPr>
                <w:rFonts w:eastAsia="Times New Roman" w:cs="Times New Roman"/>
                <w:lang w:eastAsia="fr-FR"/>
              </w:rPr>
            </w:pPr>
            <w:r w:rsidRPr="006E1AA4">
              <w:rPr>
                <w:rFonts w:eastAsia="Times New Roman" w:cs="Times New Roman"/>
                <w:lang w:eastAsia="fr-FR"/>
              </w:rPr>
              <w:t>Deuxième niveau de synthèse sur les méthodes de gestion de ce risque</w:t>
            </w:r>
          </w:p>
        </w:tc>
        <w:tc>
          <w:tcPr>
            <w:tcW w:w="3318" w:type="dxa"/>
            <w:gridSpan w:val="2"/>
            <w:shd w:val="clear" w:color="auto" w:fill="D6E3BC" w:themeFill="accent3" w:themeFillTint="66"/>
          </w:tcPr>
          <w:p w:rsidR="000238B0" w:rsidRPr="006E1AA4" w:rsidRDefault="000238B0" w:rsidP="00E957E9">
            <w:pPr>
              <w:jc w:val="center"/>
            </w:pPr>
            <w:r w:rsidRPr="006E1AA4">
              <w:t>Synthèse finale</w:t>
            </w:r>
          </w:p>
        </w:tc>
      </w:tr>
    </w:tbl>
    <w:p w:rsidR="000238B0" w:rsidRDefault="000238B0">
      <w:pPr>
        <w:spacing w:after="200" w:line="276" w:lineRule="auto"/>
      </w:pPr>
    </w:p>
    <w:p w:rsidR="00B107AA" w:rsidRDefault="00B107AA" w:rsidP="00753BDF">
      <w:pPr>
        <w:jc w:val="both"/>
        <w:sectPr w:rsidR="00B107AA" w:rsidSect="000238B0">
          <w:footerReference w:type="default" r:id="rId14"/>
          <w:pgSz w:w="16838" w:h="11906" w:orient="landscape"/>
          <w:pgMar w:top="851" w:right="567" w:bottom="851" w:left="567" w:header="709" w:footer="709" w:gutter="0"/>
          <w:cols w:space="708"/>
          <w:docGrid w:linePitch="360"/>
        </w:sectPr>
      </w:pPr>
    </w:p>
    <w:p w:rsidR="00A536EB" w:rsidRPr="00A76928" w:rsidRDefault="00A536EB" w:rsidP="00A536EB">
      <w:pPr>
        <w:tabs>
          <w:tab w:val="right" w:pos="9070"/>
        </w:tabs>
        <w:rPr>
          <w:i/>
          <w:sz w:val="20"/>
        </w:rPr>
      </w:pPr>
      <w:r w:rsidRPr="00A76928">
        <w:rPr>
          <w:i/>
          <w:sz w:val="20"/>
        </w:rPr>
        <w:lastRenderedPageBreak/>
        <w:tab/>
        <w:t>Légende : Mode opératoire</w:t>
      </w:r>
      <w:r w:rsidR="00A76928" w:rsidRPr="00A76928">
        <w:rPr>
          <w:i/>
          <w:sz w:val="20"/>
        </w:rPr>
        <w:t xml:space="preserve"> </w:t>
      </w:r>
      <w:r w:rsidR="006B1096">
        <w:rPr>
          <w:i/>
          <w:sz w:val="20"/>
        </w:rPr>
      </w:r>
      <w:r w:rsidR="006B1096">
        <w:rPr>
          <w:i/>
          <w:sz w:val="20"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125" type="#_x0000_t118" style="width:16.25pt;height:8.8pt;mso-position-horizontal-relative:char;mso-position-vertical-relative:line;v-text-anchor:middle" fillcolor="#daeef3 [664]">
            <v:textbox inset="0,0,0,0">
              <w:txbxContent>
                <w:p w:rsidR="00A76928" w:rsidRPr="00570708" w:rsidRDefault="00A76928" w:rsidP="00A7692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MOP-1</w:t>
                  </w:r>
                </w:p>
              </w:txbxContent>
            </v:textbox>
            <w10:wrap type="none"/>
            <w10:anchorlock/>
          </v:shape>
        </w:pict>
      </w:r>
      <w:r w:rsidRPr="00A76928">
        <w:rPr>
          <w:i/>
          <w:sz w:val="20"/>
        </w:rPr>
        <w:t xml:space="preserve"> Ressource</w:t>
      </w:r>
      <w:r w:rsidR="006B1096">
        <w:rPr>
          <w:i/>
          <w:sz w:val="20"/>
        </w:rPr>
      </w:r>
      <w:r w:rsidR="006B1096">
        <w:rPr>
          <w:i/>
          <w:sz w:val="20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124" type="#_x0000_t114" style="width:13.75pt;height:9.25pt;mso-position-horizontal-relative:char;mso-position-vertical-relative:line;v-text-anchor:middle" fillcolor="#fde9d9 [665]">
            <v:textbox style="mso-next-textbox:#_x0000_s1124" inset="0,0,0,0">
              <w:txbxContent>
                <w:p w:rsidR="00A76928" w:rsidRPr="00570708" w:rsidRDefault="00A76928" w:rsidP="00A76928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</w:t>
                  </w:r>
                </w:p>
              </w:txbxContent>
            </v:textbox>
            <w10:wrap type="none"/>
            <w10:anchorlock/>
          </v:shape>
        </w:pict>
      </w:r>
    </w:p>
    <w:p w:rsidR="000238B0" w:rsidRPr="00FE4107" w:rsidRDefault="008A0384" w:rsidP="000238B0">
      <w:pPr>
        <w:pStyle w:val="Titre1"/>
        <w:numPr>
          <w:ilvl w:val="0"/>
          <w:numId w:val="0"/>
        </w:numPr>
      </w:pPr>
      <w:r>
        <w:t>Phase</w:t>
      </w:r>
      <w:r w:rsidR="000238B0" w:rsidRPr="009677E2">
        <w:t xml:space="preserve"> 1 </w:t>
      </w:r>
      <w:r w:rsidR="00D91BAC">
        <w:t>: T</w:t>
      </w:r>
      <w:r w:rsidR="000238B0">
        <w:t xml:space="preserve">raiter le risque lié à la politique de crédit </w:t>
      </w:r>
    </w:p>
    <w:p w:rsidR="008A0384" w:rsidRPr="008A0384" w:rsidRDefault="008A0384" w:rsidP="00807A43">
      <w:pPr>
        <w:jc w:val="both"/>
        <w:rPr>
          <w:i/>
        </w:rPr>
      </w:pPr>
      <w:r w:rsidRPr="008A0384">
        <w:rPr>
          <w:i/>
        </w:rPr>
        <w:t>Afin de faire face à ses échéances, l’entreprise doit veiller à une gestion rigoureuse de sa trésorerie.</w:t>
      </w:r>
    </w:p>
    <w:p w:rsidR="000238B0" w:rsidRPr="006A0B57" w:rsidRDefault="008A0384" w:rsidP="00807A43">
      <w:pPr>
        <w:jc w:val="both"/>
        <w:rPr>
          <w:i/>
        </w:rPr>
      </w:pPr>
      <w:r w:rsidRPr="008A0384">
        <w:rPr>
          <w:i/>
        </w:rPr>
        <w:t>Les délais de règlement accordés aux clients ont une incidence déterminante sur le niveau de la trésorerie</w:t>
      </w:r>
      <w:r>
        <w:rPr>
          <w:i/>
        </w:rPr>
        <w:t>.</w:t>
      </w:r>
      <w:r w:rsidR="006A0B57">
        <w:rPr>
          <w:i/>
        </w:rPr>
        <w:t xml:space="preserve"> </w:t>
      </w:r>
      <w:r w:rsidR="00321A96" w:rsidRPr="008A0384">
        <w:rPr>
          <w:i/>
        </w:rPr>
        <w:t>À</w:t>
      </w:r>
      <w:r w:rsidRPr="008A0384">
        <w:rPr>
          <w:i/>
        </w:rPr>
        <w:t xml:space="preserve"> ce titre</w:t>
      </w:r>
      <w:r>
        <w:rPr>
          <w:b/>
        </w:rPr>
        <w:t xml:space="preserve"> v</w:t>
      </w:r>
      <w:r w:rsidR="000238B0" w:rsidRPr="002158D9">
        <w:rPr>
          <w:b/>
        </w:rPr>
        <w:t>ous êtes chargés de l’analyse du portefeuille client</w:t>
      </w:r>
      <w:r w:rsidR="000238B0">
        <w:rPr>
          <w:b/>
        </w:rPr>
        <w:t>, ainsi que des délais de règlements afin de repérer les éventuels dysfonctionnements</w:t>
      </w:r>
      <w:r w:rsidR="000238B0" w:rsidRPr="002158D9">
        <w:rPr>
          <w:b/>
        </w:rPr>
        <w:t> :</w:t>
      </w:r>
    </w:p>
    <w:p w:rsidR="000238B0" w:rsidRDefault="000238B0" w:rsidP="00807A43">
      <w:pPr>
        <w:pStyle w:val="Paragraphedeliste"/>
        <w:numPr>
          <w:ilvl w:val="0"/>
          <w:numId w:val="2"/>
        </w:numPr>
        <w:jc w:val="both"/>
        <w:rPr>
          <w:b/>
        </w:rPr>
      </w:pPr>
      <w:r w:rsidRPr="00FF51E4">
        <w:rPr>
          <w:b/>
        </w:rPr>
        <w:t>Répartition du CA</w:t>
      </w:r>
      <w:r w:rsidR="00807A43">
        <w:rPr>
          <w:b/>
        </w:rPr>
        <w:t xml:space="preserve"> par client et</w:t>
      </w:r>
      <w:r w:rsidRPr="00FF51E4">
        <w:rPr>
          <w:b/>
        </w:rPr>
        <w:t xml:space="preserve"> par type de client</w:t>
      </w:r>
    </w:p>
    <w:p w:rsidR="00807A43" w:rsidRDefault="00807A43" w:rsidP="00807A43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Etat des conditions de règlement de l’ensemble des clients</w:t>
      </w:r>
    </w:p>
    <w:p w:rsidR="00552429" w:rsidRPr="00FF51E4" w:rsidRDefault="008C6DCE" w:rsidP="00552429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Encours par client</w:t>
      </w:r>
      <w:r w:rsidR="00552429">
        <w:rPr>
          <w:b/>
        </w:rPr>
        <w:t xml:space="preserve"> et délais moyens</w:t>
      </w:r>
    </w:p>
    <w:p w:rsidR="000238B0" w:rsidRPr="007E0323" w:rsidRDefault="000238B0" w:rsidP="000238B0">
      <w:pPr>
        <w:pStyle w:val="Titre2"/>
        <w:numPr>
          <w:ilvl w:val="0"/>
          <w:numId w:val="0"/>
        </w:numPr>
        <w:rPr>
          <w:color w:val="0070C0"/>
        </w:rPr>
      </w:pPr>
      <w:r w:rsidRPr="007E0323">
        <w:rPr>
          <w:color w:val="0070C0"/>
        </w:rPr>
        <w:t>Analyse </w:t>
      </w:r>
      <w:r w:rsidR="00211689">
        <w:rPr>
          <w:color w:val="0070C0"/>
        </w:rPr>
        <w:t>(questionnement)</w:t>
      </w:r>
    </w:p>
    <w:p w:rsidR="000238B0" w:rsidRPr="00D87600" w:rsidRDefault="006B1096" w:rsidP="000238B0">
      <w:pPr>
        <w:pStyle w:val="Paragraphedeliste"/>
        <w:numPr>
          <w:ilvl w:val="0"/>
          <w:numId w:val="1"/>
        </w:numPr>
        <w:ind w:left="709" w:hanging="284"/>
        <w:jc w:val="both"/>
        <w:rPr>
          <w:i/>
          <w:color w:val="0000FF"/>
        </w:rPr>
      </w:pPr>
      <w:r>
        <w:rPr>
          <w:i/>
          <w:noProof/>
          <w:color w:val="0000FF"/>
          <w:lang w:eastAsia="fr-FR"/>
        </w:rPr>
        <w:pict>
          <v:shape id="_x0000_s1094" type="#_x0000_t118" style="position:absolute;left:0;text-align:left;margin-left:-29.2pt;margin-top:38.1pt;width:24.4pt;height:15.05pt;z-index:251673600;v-text-anchor:middle" fillcolor="#daeef3 [664]">
            <v:textbox style="mso-next-textbox:#_x0000_s1094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3</w:t>
                  </w:r>
                </w:p>
              </w:txbxContent>
            </v:textbox>
          </v:shape>
        </w:pict>
      </w:r>
      <w:r>
        <w:rPr>
          <w:i/>
          <w:noProof/>
          <w:color w:val="0000FF"/>
          <w:lang w:eastAsia="fr-FR"/>
        </w:rPr>
        <w:pict>
          <v:shape id="_x0000_s1093" type="#_x0000_t118" style="position:absolute;left:0;text-align:left;margin-left:-29.2pt;margin-top:26.1pt;width:24.4pt;height:15.05pt;z-index:251672576;v-text-anchor:middle" fillcolor="#daeef3 [664]">
            <v:textbox style="mso-next-textbox:#_x0000_s1093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2</w:t>
                  </w:r>
                </w:p>
              </w:txbxContent>
            </v:textbox>
          </v:shape>
        </w:pict>
      </w:r>
      <w:r>
        <w:rPr>
          <w:i/>
          <w:noProof/>
          <w:color w:val="0000FF"/>
          <w:lang w:eastAsia="fr-FR"/>
        </w:rPr>
        <w:pict>
          <v:shape id="_x0000_s1095" type="#_x0000_t118" style="position:absolute;left:0;text-align:left;margin-left:-29.2pt;margin-top:50.1pt;width:24.4pt;height:15.05pt;z-index:251674624;v-text-anchor:middle" fillcolor="#daeef3 [664]">
            <v:textbox style="mso-next-textbox:#_x0000_s1095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4</w:t>
                  </w:r>
                </w:p>
              </w:txbxContent>
            </v:textbox>
          </v:shape>
        </w:pict>
      </w:r>
      <w:r>
        <w:rPr>
          <w:i/>
          <w:noProof/>
          <w:color w:val="0000FF"/>
          <w:lang w:eastAsia="fr-FR"/>
        </w:rPr>
        <w:pict>
          <v:shape id="_x0000_s1086" type="#_x0000_t118" style="position:absolute;left:0;text-align:left;margin-left:-29.2pt;margin-top:14.1pt;width:24.4pt;height:15.05pt;z-index:251665408;v-text-anchor:middle" fillcolor="#daeef3 [664]">
            <v:textbox style="mso-next-textbox:#_x0000_s1086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MOP-1</w:t>
                  </w:r>
                </w:p>
              </w:txbxContent>
            </v:textbox>
          </v:shape>
        </w:pict>
      </w:r>
      <w:r w:rsidR="000238B0" w:rsidRPr="00D87600">
        <w:rPr>
          <w:i/>
          <w:color w:val="0000FF"/>
        </w:rPr>
        <w:t xml:space="preserve">Rechercher et extraire </w:t>
      </w:r>
      <w:r w:rsidR="006A0B57">
        <w:rPr>
          <w:i/>
          <w:color w:val="0000FF"/>
        </w:rPr>
        <w:t xml:space="preserve">du PGI vers le tableur et </w:t>
      </w:r>
      <w:r w:rsidR="000238B0" w:rsidRPr="00D87600">
        <w:rPr>
          <w:i/>
          <w:color w:val="0000FF"/>
        </w:rPr>
        <w:t>retraiter vos données</w:t>
      </w:r>
      <w:r w:rsidR="006A0B57">
        <w:rPr>
          <w:i/>
          <w:color w:val="0000FF"/>
        </w:rPr>
        <w:t xml:space="preserve"> </w:t>
      </w:r>
      <w:r w:rsidR="000238B0" w:rsidRPr="00D87600">
        <w:rPr>
          <w:i/>
          <w:color w:val="0000FF"/>
        </w:rPr>
        <w:t>pour analyser le portefeuille client et les délais de règlement :</w:t>
      </w:r>
    </w:p>
    <w:p w:rsidR="000238B0" w:rsidRDefault="000238B0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 xml:space="preserve">Répartition du CA par </w:t>
      </w:r>
      <w:r w:rsidR="00552429">
        <w:rPr>
          <w:i/>
          <w:color w:val="0000FF"/>
        </w:rPr>
        <w:t xml:space="preserve">client et par </w:t>
      </w:r>
      <w:r w:rsidRPr="00D87600">
        <w:rPr>
          <w:i/>
          <w:color w:val="0000FF"/>
        </w:rPr>
        <w:t>type de client</w:t>
      </w:r>
    </w:p>
    <w:p w:rsidR="000539CC" w:rsidRPr="00D87600" w:rsidRDefault="000539CC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>
        <w:rPr>
          <w:i/>
          <w:color w:val="0000FF"/>
        </w:rPr>
        <w:t>Etat des conditions de règlement de l’ensemble des clients</w:t>
      </w:r>
    </w:p>
    <w:p w:rsidR="00552429" w:rsidRPr="00D87600" w:rsidRDefault="008C6DCE" w:rsidP="00552429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>
        <w:rPr>
          <w:i/>
          <w:color w:val="0000FF"/>
        </w:rPr>
        <w:t xml:space="preserve">Encours </w:t>
      </w:r>
      <w:r w:rsidR="00552429">
        <w:rPr>
          <w:i/>
          <w:color w:val="0000FF"/>
        </w:rPr>
        <w:t xml:space="preserve">par </w:t>
      </w:r>
      <w:r w:rsidR="00552429" w:rsidRPr="00D87600">
        <w:rPr>
          <w:i/>
          <w:color w:val="0000FF"/>
        </w:rPr>
        <w:t>client</w:t>
      </w:r>
    </w:p>
    <w:p w:rsidR="000238B0" w:rsidRPr="00D87600" w:rsidRDefault="000238B0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>Délai moyen de paiement par type de client</w:t>
      </w:r>
    </w:p>
    <w:p w:rsidR="000F031C" w:rsidRPr="007E0323" w:rsidRDefault="000F031C" w:rsidP="009F465E">
      <w:pPr>
        <w:pStyle w:val="Titre2"/>
        <w:numPr>
          <w:ilvl w:val="0"/>
          <w:numId w:val="0"/>
        </w:numPr>
        <w:ind w:left="3119"/>
        <w:rPr>
          <w:color w:val="0070C0"/>
        </w:rPr>
      </w:pPr>
      <w:r w:rsidRPr="007E0323">
        <w:rPr>
          <w:color w:val="0070C0"/>
        </w:rPr>
        <w:t>Apports notionnels </w:t>
      </w:r>
    </w:p>
    <w:p w:rsidR="000F031C" w:rsidRPr="0093224A" w:rsidRDefault="006B1096" w:rsidP="005458F9">
      <w:pPr>
        <w:pStyle w:val="Titre2"/>
        <w:numPr>
          <w:ilvl w:val="0"/>
          <w:numId w:val="0"/>
        </w:numPr>
        <w:spacing w:before="0"/>
        <w:ind w:left="3119"/>
        <w:jc w:val="both"/>
        <w:rPr>
          <w:i w:val="0"/>
          <w:sz w:val="22"/>
        </w:rPr>
      </w:pPr>
      <w:r w:rsidRPr="006B1096">
        <w:rPr>
          <w:noProof/>
          <w:color w:val="0070C0"/>
          <w:lang w:eastAsia="fr-FR"/>
        </w:rPr>
        <w:pict>
          <v:shape id="_x0000_s1085" type="#_x0000_t114" style="position:absolute;left:0;text-align:left;margin-left:463.5pt;margin-top:41.85pt;width:20.65pt;height:13.1pt;z-index:251664384;v-text-anchor:middle" fillcolor="#fde9d9 [665]">
            <v:textbox style="mso-next-textbox:#_x0000_s1085" inset="0,0,0,0">
              <w:txbxContent>
                <w:p w:rsidR="00570708" w:rsidRPr="00570708" w:rsidRDefault="00570708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0F031C" w:rsidRPr="0093224A">
        <w:rPr>
          <w:i w:val="0"/>
          <w:sz w:val="22"/>
        </w:rPr>
        <w:t>L’enseignant va présenter les notions suivantes</w:t>
      </w:r>
      <w:r w:rsidR="009F465E">
        <w:rPr>
          <w:i w:val="0"/>
          <w:sz w:val="22"/>
        </w:rPr>
        <w:t xml:space="preserve">, </w:t>
      </w:r>
      <w:r w:rsidR="000F031C" w:rsidRPr="0093224A">
        <w:rPr>
          <w:i w:val="0"/>
          <w:sz w:val="22"/>
        </w:rPr>
        <w:t>éventuellement à partir des ressources documentaires :</w:t>
      </w:r>
    </w:p>
    <w:p w:rsidR="000F031C" w:rsidRPr="00F34888" w:rsidRDefault="000F031C" w:rsidP="009F465E">
      <w:pPr>
        <w:pStyle w:val="Paragraphedeliste"/>
        <w:numPr>
          <w:ilvl w:val="0"/>
          <w:numId w:val="5"/>
        </w:numPr>
        <w:ind w:left="3402" w:hanging="283"/>
        <w:jc w:val="both"/>
      </w:pPr>
      <w:r w:rsidRPr="00F34888">
        <w:t>Notion de risques</w:t>
      </w:r>
      <w:r>
        <w:t> </w:t>
      </w:r>
    </w:p>
    <w:p w:rsidR="000F031C" w:rsidRPr="00F34888" w:rsidRDefault="006B1096" w:rsidP="009F465E">
      <w:pPr>
        <w:pStyle w:val="Paragraphedeliste"/>
        <w:numPr>
          <w:ilvl w:val="0"/>
          <w:numId w:val="5"/>
        </w:numPr>
        <w:ind w:left="3402" w:hanging="283"/>
        <w:jc w:val="both"/>
      </w:pPr>
      <w:r>
        <w:rPr>
          <w:noProof/>
          <w:lang w:eastAsia="fr-FR"/>
        </w:rPr>
        <w:pict>
          <v:shape id="_x0000_s1087" type="#_x0000_t114" style="position:absolute;left:0;text-align:left;margin-left:463.5pt;margin-top:4.15pt;width:20.65pt;height:13.1pt;z-index:251666432;v-text-anchor:middle" fillcolor="#fde9d9 [665]">
            <v:textbox style="mso-next-textbox:#_x0000_s1087" inset="0,0,0,0">
              <w:txbxContent>
                <w:p w:rsidR="00570708" w:rsidRPr="00570708" w:rsidRDefault="00570708" w:rsidP="00570708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9" type="#_x0000_t114" style="position:absolute;left:0;text-align:left;margin-left:463.5pt;margin-top:32.8pt;width:20.65pt;height:13.1pt;z-index:251668480;v-text-anchor:middle" fillcolor="#fde9d9 [665]">
            <v:textbox style="mso-next-textbox:#_x0000_s1089" inset="0,0,0,0">
              <w:txbxContent>
                <w:p w:rsidR="00570708" w:rsidRPr="00570708" w:rsidRDefault="00570708" w:rsidP="00570708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88" type="#_x0000_t114" style="position:absolute;left:0;text-align:left;margin-left:463.5pt;margin-top:18.05pt;width:20.65pt;height:13.1pt;z-index:251667456;v-text-anchor:middle" fillcolor="#fde9d9 [665]">
            <v:textbox style="mso-next-textbox:#_x0000_s1088" inset="0,0,0,0">
              <w:txbxContent>
                <w:p w:rsidR="00570708" w:rsidRPr="00570708" w:rsidRDefault="00570708" w:rsidP="00570708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3</w:t>
                  </w:r>
                </w:p>
              </w:txbxContent>
            </v:textbox>
          </v:shape>
        </w:pict>
      </w:r>
      <w:r w:rsidR="000F031C" w:rsidRPr="00F34888">
        <w:t>Indicateurs / ratios</w:t>
      </w:r>
      <w:r w:rsidR="000F031C">
        <w:t> : méthodes et calculs, valeurs antérieures</w:t>
      </w:r>
    </w:p>
    <w:p w:rsidR="000F031C" w:rsidRPr="00F34888" w:rsidRDefault="000F031C" w:rsidP="009F465E">
      <w:pPr>
        <w:pStyle w:val="Paragraphedeliste"/>
        <w:numPr>
          <w:ilvl w:val="0"/>
          <w:numId w:val="5"/>
        </w:numPr>
        <w:ind w:left="3402" w:hanging="283"/>
        <w:jc w:val="both"/>
      </w:pPr>
      <w:r>
        <w:t>Délais loi  LME</w:t>
      </w:r>
    </w:p>
    <w:p w:rsidR="000F031C" w:rsidRDefault="000F031C" w:rsidP="009F465E">
      <w:pPr>
        <w:pStyle w:val="Paragraphedeliste"/>
        <w:numPr>
          <w:ilvl w:val="0"/>
          <w:numId w:val="5"/>
        </w:numPr>
        <w:ind w:left="3402" w:hanging="283"/>
        <w:jc w:val="both"/>
      </w:pPr>
      <w:r w:rsidRPr="00F34888">
        <w:t>Principe simple de la trésorerie</w:t>
      </w:r>
    </w:p>
    <w:p w:rsidR="000F031C" w:rsidRPr="0008558C" w:rsidRDefault="0008558C" w:rsidP="0008558C">
      <w:pPr>
        <w:pStyle w:val="Titre2"/>
        <w:numPr>
          <w:ilvl w:val="0"/>
          <w:numId w:val="0"/>
        </w:numPr>
        <w:rPr>
          <w:color w:val="0070C0"/>
        </w:rPr>
      </w:pPr>
      <w:r w:rsidRPr="007E0323">
        <w:rPr>
          <w:color w:val="0070C0"/>
        </w:rPr>
        <w:t>Analyse </w:t>
      </w:r>
      <w:r>
        <w:rPr>
          <w:color w:val="0070C0"/>
        </w:rPr>
        <w:t>(suite)</w:t>
      </w:r>
    </w:p>
    <w:p w:rsidR="000238B0" w:rsidRPr="00D87600" w:rsidRDefault="000238B0" w:rsidP="000238B0">
      <w:pPr>
        <w:pStyle w:val="Paragraphedeliste"/>
        <w:numPr>
          <w:ilvl w:val="0"/>
          <w:numId w:val="1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>Calculer ces différents indicateurs à l’aide du tableur</w:t>
      </w:r>
    </w:p>
    <w:p w:rsidR="000238B0" w:rsidRPr="00D87600" w:rsidRDefault="000238B0" w:rsidP="000238B0">
      <w:pPr>
        <w:pStyle w:val="Paragraphedeliste"/>
        <w:numPr>
          <w:ilvl w:val="0"/>
          <w:numId w:val="1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 xml:space="preserve">Interpréter et analyser le portefeuille client </w:t>
      </w:r>
    </w:p>
    <w:p w:rsidR="00B10A5A" w:rsidRDefault="00B10A5A" w:rsidP="00B10A5A"/>
    <w:p w:rsidR="00B10A5A" w:rsidRDefault="00B10A5A" w:rsidP="00B10A5A">
      <w:r>
        <w:t>Compte tenu des dysfonctionnements constatés, il est nécessaire de mettre en place des procédures permettant de lutter contre les divers risques clients.</w:t>
      </w:r>
    </w:p>
    <w:p w:rsidR="00B10A5A" w:rsidRPr="00B10A5A" w:rsidRDefault="00B10A5A" w:rsidP="00A81477">
      <w:pPr>
        <w:pStyle w:val="Paragraphedeliste"/>
        <w:numPr>
          <w:ilvl w:val="0"/>
          <w:numId w:val="5"/>
        </w:numPr>
        <w:rPr>
          <w:b/>
        </w:rPr>
      </w:pPr>
      <w:r w:rsidRPr="00B10A5A">
        <w:rPr>
          <w:b/>
        </w:rPr>
        <w:t>Vous êtes chargés de formuler, de mettre en place puis de tester, de nouvelles procédures pour une meilleure sécurisation du poste clients.</w:t>
      </w:r>
    </w:p>
    <w:p w:rsidR="009F465E" w:rsidRPr="009F465E" w:rsidRDefault="009F465E" w:rsidP="005458F9">
      <w:pPr>
        <w:pStyle w:val="Titre2"/>
        <w:numPr>
          <w:ilvl w:val="0"/>
          <w:numId w:val="0"/>
        </w:numPr>
        <w:spacing w:before="120"/>
        <w:ind w:left="3119"/>
        <w:rPr>
          <w:color w:val="0070C0"/>
        </w:rPr>
      </w:pPr>
      <w:r w:rsidRPr="009F465E">
        <w:rPr>
          <w:color w:val="0070C0"/>
        </w:rPr>
        <w:t>Apports notionnels </w:t>
      </w:r>
    </w:p>
    <w:p w:rsidR="009F465E" w:rsidRPr="0093224A" w:rsidRDefault="006B1096" w:rsidP="009F465E">
      <w:pPr>
        <w:pStyle w:val="Titre2"/>
        <w:numPr>
          <w:ilvl w:val="0"/>
          <w:numId w:val="0"/>
        </w:numPr>
        <w:spacing w:before="0"/>
        <w:ind w:left="3119"/>
        <w:rPr>
          <w:i w:val="0"/>
          <w:sz w:val="22"/>
        </w:rPr>
      </w:pPr>
      <w:r w:rsidRPr="006B1096">
        <w:rPr>
          <w:noProof/>
          <w:lang w:eastAsia="fr-FR"/>
        </w:rPr>
        <w:pict>
          <v:shape id="_x0000_s1122" type="#_x0000_t114" style="position:absolute;left:0;text-align:left;margin-left:455.15pt;margin-top:12.4pt;width:20.65pt;height:13.1pt;z-index:251684864;v-text-anchor:middle" fillcolor="#fde9d9 [665]">
            <v:textbox style="mso-next-textbox:#_x0000_s1122" inset="0,0,0,0">
              <w:txbxContent>
                <w:p w:rsidR="009F465E" w:rsidRPr="00570708" w:rsidRDefault="009F465E" w:rsidP="009F465E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5</w:t>
                  </w:r>
                </w:p>
              </w:txbxContent>
            </v:textbox>
          </v:shape>
        </w:pict>
      </w:r>
      <w:r w:rsidR="009F465E" w:rsidRPr="0093224A">
        <w:rPr>
          <w:i w:val="0"/>
          <w:sz w:val="22"/>
        </w:rPr>
        <w:t>L’enseignant va présenter</w:t>
      </w:r>
      <w:r w:rsidR="009F465E">
        <w:rPr>
          <w:i w:val="0"/>
          <w:sz w:val="22"/>
        </w:rPr>
        <w:t xml:space="preserve"> </w:t>
      </w:r>
      <w:r w:rsidR="009F465E" w:rsidRPr="0093224A">
        <w:rPr>
          <w:i w:val="0"/>
          <w:sz w:val="22"/>
        </w:rPr>
        <w:t>:</w:t>
      </w:r>
    </w:p>
    <w:p w:rsidR="009F465E" w:rsidRDefault="006B1096" w:rsidP="009F465E">
      <w:pPr>
        <w:pStyle w:val="Paragraphedeliste"/>
        <w:numPr>
          <w:ilvl w:val="0"/>
          <w:numId w:val="5"/>
        </w:numPr>
        <w:ind w:left="3402" w:hanging="283"/>
      </w:pPr>
      <w:r>
        <w:rPr>
          <w:noProof/>
          <w:lang w:eastAsia="fr-FR"/>
        </w:rPr>
        <w:pict>
          <v:shape id="_x0000_s1123" type="#_x0000_t118" style="position:absolute;left:0;text-align:left;margin-left:452.8pt;margin-top:12.3pt;width:24.4pt;height:15.05pt;z-index:251685888;v-text-anchor:middle" fillcolor="#daeef3 [664]">
            <v:textbox style="mso-next-textbox:#_x0000_s1123" inset="0,0,0,0">
              <w:txbxContent>
                <w:p w:rsidR="009F465E" w:rsidRPr="00570708" w:rsidRDefault="009F465E" w:rsidP="009F465E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6</w:t>
                  </w:r>
                </w:p>
              </w:txbxContent>
            </v:textbox>
          </v:shape>
        </w:pict>
      </w:r>
      <w:r w:rsidR="009F465E">
        <w:t>Rappels, définitions : modes de paiement et modalités de règlement,  ligne de crédit </w:t>
      </w:r>
    </w:p>
    <w:p w:rsidR="009F465E" w:rsidRPr="00F34888" w:rsidRDefault="009F465E" w:rsidP="009F465E">
      <w:pPr>
        <w:pStyle w:val="Paragraphedeliste"/>
        <w:numPr>
          <w:ilvl w:val="0"/>
          <w:numId w:val="5"/>
        </w:numPr>
        <w:ind w:left="3402" w:hanging="283"/>
        <w:jc w:val="both"/>
      </w:pPr>
      <w:r>
        <w:t xml:space="preserve">Méthodes de mise en place dans le PGI </w:t>
      </w:r>
    </w:p>
    <w:p w:rsidR="00B10A5A" w:rsidRPr="00321A96" w:rsidRDefault="00211689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>
        <w:rPr>
          <w:color w:val="0070C0"/>
        </w:rPr>
        <w:t>Propositions</w:t>
      </w:r>
      <w:r w:rsidR="00B10A5A" w:rsidRPr="00321A96">
        <w:rPr>
          <w:color w:val="0070C0"/>
        </w:rPr>
        <w:t xml:space="preserve"> </w:t>
      </w:r>
    </w:p>
    <w:p w:rsidR="00B10A5A" w:rsidRPr="00211689" w:rsidRDefault="00B10A5A" w:rsidP="00B10A5A">
      <w:pPr>
        <w:jc w:val="both"/>
        <w:rPr>
          <w:i/>
          <w:color w:val="0000FF"/>
        </w:rPr>
      </w:pPr>
      <w:r w:rsidRPr="00211689">
        <w:rPr>
          <w:i/>
          <w:color w:val="0000FF"/>
        </w:rPr>
        <w:t>En vous appuyant sur la base documentaire, proposer des améliorations de procédures de sécurisation du poste client, et des modifications des délais de règlement :</w:t>
      </w:r>
    </w:p>
    <w:p w:rsidR="009F465E" w:rsidRDefault="00B10A5A" w:rsidP="009F465E">
      <w:pPr>
        <w:pStyle w:val="Paragraphedeliste"/>
        <w:numPr>
          <w:ilvl w:val="0"/>
          <w:numId w:val="4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>Encours/Ligne de crédit</w:t>
      </w:r>
    </w:p>
    <w:p w:rsidR="009F465E" w:rsidRPr="009F465E" w:rsidRDefault="00B10A5A" w:rsidP="009F465E">
      <w:pPr>
        <w:pStyle w:val="Paragraphedeliste"/>
        <w:numPr>
          <w:ilvl w:val="0"/>
          <w:numId w:val="4"/>
        </w:numPr>
        <w:ind w:left="1134" w:hanging="425"/>
        <w:jc w:val="both"/>
        <w:rPr>
          <w:i/>
          <w:color w:val="0000FF"/>
        </w:rPr>
      </w:pPr>
      <w:r w:rsidRPr="009F465E">
        <w:rPr>
          <w:i/>
          <w:color w:val="0000FF"/>
        </w:rPr>
        <w:t>Modification des délais accordés</w:t>
      </w:r>
    </w:p>
    <w:p w:rsidR="009F465E" w:rsidRDefault="009F465E" w:rsidP="009F465E">
      <w:pPr>
        <w:ind w:left="3119"/>
      </w:pPr>
      <w:r w:rsidRPr="005458F9">
        <w:rPr>
          <w:b/>
        </w:rPr>
        <w:t>L’enseignant va organiser la synthèse</w:t>
      </w:r>
      <w:r>
        <w:t xml:space="preserve"> des propositions</w:t>
      </w:r>
      <w:r w:rsidRPr="0093224A">
        <w:t xml:space="preserve"> </w:t>
      </w:r>
      <w:r>
        <w:t>puis fournir les modifications décidées (note interne, livre des procédures modifié)</w:t>
      </w:r>
    </w:p>
    <w:p w:rsidR="004A6F1C" w:rsidRPr="007E0323" w:rsidRDefault="006B1096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 w:rsidRPr="006B1096">
        <w:rPr>
          <w:i w:val="0"/>
          <w:noProof/>
          <w:color w:val="0000FF"/>
          <w:lang w:eastAsia="fr-FR"/>
        </w:rPr>
        <w:pict>
          <v:shape id="_x0000_s1102" type="#_x0000_t118" style="position:absolute;margin-left:-29.5pt;margin-top:13.05pt;width:24.4pt;height:15.05pt;z-index:251675648;v-text-anchor:middle" fillcolor="#daeef3 [664]">
            <v:textbox style="mso-next-textbox:#_x0000_s1102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5</w:t>
                  </w:r>
                </w:p>
              </w:txbxContent>
            </v:textbox>
          </v:shape>
        </w:pict>
      </w:r>
      <w:r w:rsidR="004A6F1C">
        <w:rPr>
          <w:color w:val="0070C0"/>
        </w:rPr>
        <w:t>Mise en place</w:t>
      </w:r>
    </w:p>
    <w:p w:rsidR="00211689" w:rsidRPr="00211689" w:rsidRDefault="00211689" w:rsidP="00211689">
      <w:pPr>
        <w:ind w:left="360"/>
        <w:jc w:val="both"/>
        <w:rPr>
          <w:i/>
          <w:color w:val="0000FF"/>
        </w:rPr>
      </w:pPr>
      <w:r w:rsidRPr="00211689">
        <w:rPr>
          <w:i/>
          <w:color w:val="0000FF"/>
        </w:rPr>
        <w:t>Modifier les paramétrages des modes de règlement</w:t>
      </w:r>
    </w:p>
    <w:p w:rsidR="00211689" w:rsidRPr="007E0323" w:rsidRDefault="00211689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>
        <w:rPr>
          <w:color w:val="0070C0"/>
        </w:rPr>
        <w:t xml:space="preserve">Mise en </w:t>
      </w:r>
      <w:r w:rsidR="006A0B57">
        <w:rPr>
          <w:color w:val="0070C0"/>
        </w:rPr>
        <w:t>œuvre</w:t>
      </w:r>
    </w:p>
    <w:p w:rsidR="000D39CE" w:rsidRPr="00211689" w:rsidRDefault="006B1096" w:rsidP="00A81477">
      <w:pPr>
        <w:pStyle w:val="Paragraphedeliste"/>
        <w:numPr>
          <w:ilvl w:val="0"/>
          <w:numId w:val="9"/>
        </w:numPr>
        <w:jc w:val="both"/>
        <w:rPr>
          <w:i/>
          <w:color w:val="0000FF"/>
        </w:rPr>
      </w:pPr>
      <w:r>
        <w:rPr>
          <w:i/>
          <w:noProof/>
          <w:color w:val="0000FF"/>
          <w:lang w:eastAsia="fr-FR"/>
        </w:rPr>
        <w:pict>
          <v:shape id="_x0000_s1103" type="#_x0000_t118" style="position:absolute;left:0;text-align:left;margin-left:-28.8pt;margin-top:3.05pt;width:24.4pt;height:15.05pt;z-index:251676672;v-text-anchor:middle" fillcolor="#daeef3 [664]">
            <v:textbox style="mso-next-textbox:#_x0000_s1103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6</w:t>
                  </w:r>
                </w:p>
              </w:txbxContent>
            </v:textbox>
          </v:shape>
        </w:pict>
      </w:r>
      <w:r w:rsidR="000D39CE" w:rsidRPr="00211689">
        <w:rPr>
          <w:i/>
          <w:color w:val="0000FF"/>
        </w:rPr>
        <w:t>Mettre à jour le dossier client concernant </w:t>
      </w:r>
      <w:r w:rsidR="004A6F1C">
        <w:rPr>
          <w:i/>
          <w:color w:val="0000FF"/>
        </w:rPr>
        <w:t>les</w:t>
      </w:r>
      <w:r w:rsidR="000D39CE" w:rsidRPr="00211689">
        <w:rPr>
          <w:i/>
          <w:color w:val="0000FF"/>
        </w:rPr>
        <w:t xml:space="preserve"> encours de crédit</w:t>
      </w:r>
    </w:p>
    <w:p w:rsidR="000D39CE" w:rsidRDefault="000D39CE" w:rsidP="00A81477">
      <w:pPr>
        <w:pStyle w:val="Paragraphedeliste"/>
        <w:numPr>
          <w:ilvl w:val="0"/>
          <w:numId w:val="9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>Tester les modifications à partir du jeu d’essai</w:t>
      </w:r>
    </w:p>
    <w:p w:rsidR="006A0B57" w:rsidRDefault="006A0B57" w:rsidP="00211689">
      <w:pPr>
        <w:rPr>
          <w:color w:val="0070C0"/>
        </w:rPr>
      </w:pPr>
    </w:p>
    <w:p w:rsidR="006A0B57" w:rsidRDefault="006A0B57" w:rsidP="00211689">
      <w:pPr>
        <w:rPr>
          <w:color w:val="0070C0"/>
        </w:rPr>
      </w:pPr>
    </w:p>
    <w:p w:rsidR="000238B0" w:rsidRPr="00FE4107" w:rsidRDefault="00282A7A" w:rsidP="000238B0">
      <w:pPr>
        <w:pStyle w:val="Titre1"/>
        <w:numPr>
          <w:ilvl w:val="0"/>
          <w:numId w:val="0"/>
        </w:numPr>
      </w:pPr>
      <w:r>
        <w:t xml:space="preserve">Phase </w:t>
      </w:r>
      <w:r w:rsidR="000238B0">
        <w:t xml:space="preserve">2 </w:t>
      </w:r>
      <w:r w:rsidR="000238B0" w:rsidRPr="00A8044F">
        <w:t xml:space="preserve">: </w:t>
      </w:r>
      <w:r w:rsidR="00D91BAC">
        <w:t>Traiter le risque « </w:t>
      </w:r>
      <w:r w:rsidR="000238B0">
        <w:t>retards et impayés</w:t>
      </w:r>
      <w:r w:rsidR="00D91BAC">
        <w:t> »</w:t>
      </w:r>
    </w:p>
    <w:p w:rsidR="006B4976" w:rsidRDefault="006B4976" w:rsidP="000238B0">
      <w:pPr>
        <w:pStyle w:val="Titre2"/>
        <w:numPr>
          <w:ilvl w:val="0"/>
          <w:numId w:val="0"/>
        </w:numPr>
        <w:rPr>
          <w:color w:val="0070C0"/>
        </w:rPr>
      </w:pPr>
      <w:r>
        <w:rPr>
          <w:color w:val="0070C0"/>
        </w:rPr>
        <w:t>Observation :</w:t>
      </w:r>
    </w:p>
    <w:p w:rsidR="00BE5441" w:rsidRDefault="00BE5441" w:rsidP="00BE5441">
      <w:pPr>
        <w:ind w:left="360"/>
        <w:jc w:val="both"/>
        <w:rPr>
          <w:i/>
          <w:color w:val="0000FF"/>
        </w:rPr>
      </w:pPr>
      <w:r>
        <w:rPr>
          <w:i/>
          <w:color w:val="0000FF"/>
        </w:rPr>
        <w:t>Tester la situation suivante : un</w:t>
      </w:r>
      <w:r w:rsidRPr="006B4976">
        <w:rPr>
          <w:i/>
          <w:color w:val="0000FF"/>
        </w:rPr>
        <w:t xml:space="preserve"> client en retard de paiement depuis plusieurs mois (prendre un exemple concret</w:t>
      </w:r>
      <w:r>
        <w:rPr>
          <w:i/>
          <w:color w:val="0000FF"/>
        </w:rPr>
        <w:t xml:space="preserve"> p</w:t>
      </w:r>
      <w:r w:rsidRPr="006B4976">
        <w:rPr>
          <w:i/>
          <w:color w:val="0000FF"/>
        </w:rPr>
        <w:t>eut-il encore passer commande ?</w:t>
      </w:r>
    </w:p>
    <w:p w:rsidR="006B4976" w:rsidRDefault="006B4976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 w:rsidRPr="00FB3787">
        <w:rPr>
          <w:color w:val="0070C0"/>
        </w:rPr>
        <w:t>Apports notionnels </w:t>
      </w:r>
    </w:p>
    <w:p w:rsidR="006B4976" w:rsidRPr="00FB3787" w:rsidRDefault="006B1096" w:rsidP="009F465E">
      <w:pPr>
        <w:pStyle w:val="Titre2"/>
        <w:numPr>
          <w:ilvl w:val="0"/>
          <w:numId w:val="0"/>
        </w:numPr>
        <w:spacing w:before="0"/>
        <w:ind w:left="3119"/>
        <w:jc w:val="both"/>
        <w:rPr>
          <w:i w:val="0"/>
          <w:sz w:val="22"/>
        </w:rPr>
      </w:pPr>
      <w:r w:rsidRPr="006B1096">
        <w:rPr>
          <w:noProof/>
          <w:lang w:eastAsia="fr-FR"/>
        </w:rPr>
        <w:pict>
          <v:shape id="_x0000_s1113" type="#_x0000_t114" style="position:absolute;left:0;text-align:left;margin-left:433pt;margin-top:24.2pt;width:20.65pt;height:13.1pt;z-index:251681792;v-text-anchor:middle" fillcolor="#fde9d9 [665]">
            <v:textbox style="mso-next-textbox:#_x0000_s1113" inset="0,0,0,0">
              <w:txbxContent>
                <w:p w:rsidR="00070EC9" w:rsidRPr="00570708" w:rsidRDefault="00070EC9" w:rsidP="00070EC9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6</w:t>
                  </w:r>
                </w:p>
              </w:txbxContent>
            </v:textbox>
          </v:shape>
        </w:pict>
      </w:r>
      <w:r w:rsidR="006B4976" w:rsidRPr="0093224A">
        <w:rPr>
          <w:i w:val="0"/>
          <w:sz w:val="22"/>
        </w:rPr>
        <w:t>L’enseignant va présenter les notions suivantes</w:t>
      </w:r>
      <w:r w:rsidR="00587FD4">
        <w:rPr>
          <w:i w:val="0"/>
          <w:sz w:val="22"/>
        </w:rPr>
        <w:t xml:space="preserve"> </w:t>
      </w:r>
      <w:r w:rsidR="006B4976" w:rsidRPr="0093224A">
        <w:rPr>
          <w:i w:val="0"/>
          <w:sz w:val="22"/>
        </w:rPr>
        <w:t> éventuellement à partir des ressources documentaires :</w:t>
      </w:r>
    </w:p>
    <w:p w:rsidR="006B4976" w:rsidRDefault="006B4976" w:rsidP="009F465E">
      <w:pPr>
        <w:pStyle w:val="Paragraphedeliste"/>
        <w:numPr>
          <w:ilvl w:val="0"/>
          <w:numId w:val="5"/>
        </w:numPr>
        <w:ind w:left="3402" w:hanging="283"/>
        <w:rPr>
          <w:noProof/>
          <w:lang w:eastAsia="fr-FR"/>
        </w:rPr>
      </w:pPr>
      <w:r w:rsidRPr="00F34888">
        <w:rPr>
          <w:noProof/>
          <w:lang w:eastAsia="fr-FR"/>
        </w:rPr>
        <w:t>Balance âgée</w:t>
      </w:r>
      <w:r w:rsidR="00C07542">
        <w:rPr>
          <w:noProof/>
          <w:lang w:eastAsia="fr-FR"/>
        </w:rPr>
        <w:t xml:space="preserve"> lecture, utilisation</w:t>
      </w:r>
    </w:p>
    <w:p w:rsidR="00C07542" w:rsidRPr="00F34888" w:rsidRDefault="00C07542" w:rsidP="009F465E">
      <w:pPr>
        <w:pStyle w:val="Paragraphedeliste"/>
        <w:numPr>
          <w:ilvl w:val="0"/>
          <w:numId w:val="5"/>
        </w:numPr>
        <w:ind w:left="3402" w:hanging="283"/>
        <w:rPr>
          <w:noProof/>
          <w:lang w:eastAsia="fr-FR"/>
        </w:rPr>
      </w:pPr>
      <w:r>
        <w:rPr>
          <w:noProof/>
          <w:lang w:eastAsia="fr-FR"/>
        </w:rPr>
        <w:t>Définition des termes : impayés, retards</w:t>
      </w:r>
    </w:p>
    <w:p w:rsidR="000238B0" w:rsidRPr="007E0323" w:rsidRDefault="000238B0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 w:rsidRPr="007E0323">
        <w:rPr>
          <w:color w:val="0070C0"/>
        </w:rPr>
        <w:t>Analyse</w:t>
      </w:r>
    </w:p>
    <w:p w:rsidR="00BE5441" w:rsidRPr="00BE5441" w:rsidRDefault="006B1096" w:rsidP="00CD62AD">
      <w:pPr>
        <w:pStyle w:val="Paragraphedeliste"/>
        <w:numPr>
          <w:ilvl w:val="0"/>
          <w:numId w:val="11"/>
        </w:numPr>
        <w:jc w:val="both"/>
        <w:rPr>
          <w:i/>
          <w:color w:val="0000FF"/>
        </w:rPr>
      </w:pPr>
      <w:r w:rsidRPr="006B1096">
        <w:rPr>
          <w:noProof/>
          <w:lang w:eastAsia="fr-FR"/>
        </w:rPr>
        <w:pict>
          <v:shape id="_x0000_s1108" type="#_x0000_t118" style="position:absolute;left:0;text-align:left;margin-left:-23.95pt;margin-top:3.55pt;width:24.4pt;height:15.05pt;z-index:251677696;v-text-anchor:middle" fillcolor="#daeef3 [664]">
            <v:textbox style="mso-next-textbox:#_x0000_s1108"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7</w:t>
                  </w:r>
                </w:p>
              </w:txbxContent>
            </v:textbox>
          </v:shape>
        </w:pict>
      </w:r>
      <w:r w:rsidR="000238B0" w:rsidRPr="00BE5441">
        <w:rPr>
          <w:i/>
          <w:color w:val="0000FF"/>
        </w:rPr>
        <w:t xml:space="preserve">Analyser les risques de retards et </w:t>
      </w:r>
      <w:r w:rsidR="008D267D" w:rsidRPr="00BE5441">
        <w:rPr>
          <w:i/>
          <w:color w:val="0000FF"/>
        </w:rPr>
        <w:t>d’impayés en confrontant</w:t>
      </w:r>
      <w:r w:rsidR="000238B0" w:rsidRPr="00BE5441">
        <w:rPr>
          <w:i/>
          <w:color w:val="0000FF"/>
        </w:rPr>
        <w:t xml:space="preserve"> la balance âgée</w:t>
      </w:r>
      <w:r w:rsidR="008D267D" w:rsidRPr="00BE5441">
        <w:rPr>
          <w:i/>
          <w:color w:val="0000FF"/>
        </w:rPr>
        <w:t xml:space="preserve"> et les documents du dossier client.</w:t>
      </w:r>
    </w:p>
    <w:p w:rsidR="00CD62AD" w:rsidRPr="00BE5441" w:rsidRDefault="00BE5441" w:rsidP="00CD62AD">
      <w:pPr>
        <w:pStyle w:val="Paragraphedeliste"/>
        <w:numPr>
          <w:ilvl w:val="0"/>
          <w:numId w:val="11"/>
        </w:numPr>
        <w:jc w:val="both"/>
        <w:rPr>
          <w:i/>
          <w:color w:val="0000FF"/>
        </w:rPr>
      </w:pPr>
      <w:r w:rsidRPr="00BE5441">
        <w:rPr>
          <w:i/>
          <w:color w:val="0000FF"/>
        </w:rPr>
        <w:t>Faire le compte-rendu de l’analyse en faisant le lien avec les procédures actuelles de suivi</w:t>
      </w:r>
      <w:r>
        <w:rPr>
          <w:i/>
          <w:color w:val="0000FF"/>
        </w:rPr>
        <w:t>.</w:t>
      </w:r>
    </w:p>
    <w:p w:rsidR="00BE5441" w:rsidRDefault="00BE5441" w:rsidP="00BE5441">
      <w:pPr>
        <w:pStyle w:val="Paragraphedeliste"/>
        <w:jc w:val="both"/>
      </w:pPr>
    </w:p>
    <w:p w:rsidR="00CD62AD" w:rsidRDefault="00CD62AD" w:rsidP="00CD62AD">
      <w:r>
        <w:t>Compte tenu des dysfonctionnements constatés, il est nécessaire de mettre en place des procédures permettant de lutter contre les divers risques clients.</w:t>
      </w:r>
    </w:p>
    <w:p w:rsidR="00CD62AD" w:rsidRPr="00B10A5A" w:rsidRDefault="00CD62AD" w:rsidP="00A81477">
      <w:pPr>
        <w:pStyle w:val="Paragraphedeliste"/>
        <w:numPr>
          <w:ilvl w:val="0"/>
          <w:numId w:val="5"/>
        </w:numPr>
        <w:rPr>
          <w:b/>
        </w:rPr>
      </w:pPr>
      <w:r w:rsidRPr="00B10A5A">
        <w:rPr>
          <w:b/>
        </w:rPr>
        <w:t>Vous êtes chargés de formuler, de mettre en place puis de tester, de nouvelles procédures pour une meilleure sécurisation du poste clients.</w:t>
      </w:r>
    </w:p>
    <w:p w:rsidR="00B10A5A" w:rsidRPr="007E0323" w:rsidRDefault="00B10A5A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>
        <w:rPr>
          <w:color w:val="0070C0"/>
        </w:rPr>
        <w:t>Propositions</w:t>
      </w:r>
    </w:p>
    <w:p w:rsidR="00BE5441" w:rsidRDefault="00BE5441" w:rsidP="00964D74">
      <w:pPr>
        <w:ind w:left="360"/>
        <w:jc w:val="both"/>
        <w:rPr>
          <w:i/>
          <w:color w:val="0000FF"/>
        </w:rPr>
      </w:pPr>
      <w:r w:rsidRPr="00232652">
        <w:rPr>
          <w:i/>
          <w:color w:val="0000FF"/>
        </w:rPr>
        <w:t xml:space="preserve">En vous appuyant sur la base documentaire, </w:t>
      </w:r>
      <w:r>
        <w:rPr>
          <w:i/>
          <w:color w:val="0000FF"/>
        </w:rPr>
        <w:t>proposer</w:t>
      </w:r>
      <w:r w:rsidR="00964D74">
        <w:rPr>
          <w:i/>
          <w:color w:val="0000FF"/>
        </w:rPr>
        <w:t xml:space="preserve"> </w:t>
      </w:r>
      <w:r w:rsidRPr="001D4684">
        <w:rPr>
          <w:i/>
          <w:color w:val="0000FF"/>
        </w:rPr>
        <w:t xml:space="preserve">des </w:t>
      </w:r>
      <w:r>
        <w:rPr>
          <w:i/>
          <w:color w:val="0000FF"/>
        </w:rPr>
        <w:t>mesures pour gérer le risque client,</w:t>
      </w:r>
      <w:r w:rsidR="00964D74">
        <w:rPr>
          <w:i/>
          <w:color w:val="0000FF"/>
        </w:rPr>
        <w:t xml:space="preserve"> et </w:t>
      </w:r>
      <w:r>
        <w:rPr>
          <w:i/>
          <w:color w:val="0000FF"/>
        </w:rPr>
        <w:t xml:space="preserve">des modifications de la </w:t>
      </w:r>
      <w:r w:rsidRPr="001D4684">
        <w:rPr>
          <w:i/>
          <w:color w:val="0000FF"/>
        </w:rPr>
        <w:t>procédure de relance</w:t>
      </w:r>
      <w:r>
        <w:rPr>
          <w:i/>
          <w:color w:val="0000FF"/>
        </w:rPr>
        <w:t>.</w:t>
      </w:r>
    </w:p>
    <w:p w:rsidR="005458F9" w:rsidRPr="001D4684" w:rsidRDefault="005458F9" w:rsidP="00964D74">
      <w:pPr>
        <w:ind w:left="360"/>
        <w:jc w:val="both"/>
        <w:rPr>
          <w:i/>
          <w:color w:val="0000FF"/>
        </w:rPr>
      </w:pPr>
    </w:p>
    <w:p w:rsidR="00232652" w:rsidRDefault="00232652" w:rsidP="005458F9">
      <w:pPr>
        <w:pStyle w:val="Titre2"/>
        <w:numPr>
          <w:ilvl w:val="0"/>
          <w:numId w:val="0"/>
        </w:numPr>
        <w:spacing w:before="0"/>
        <w:ind w:left="3119"/>
        <w:rPr>
          <w:color w:val="0070C0"/>
        </w:rPr>
      </w:pPr>
      <w:r w:rsidRPr="00FB3787">
        <w:rPr>
          <w:color w:val="0070C0"/>
        </w:rPr>
        <w:t>Apports notionnels </w:t>
      </w:r>
    </w:p>
    <w:p w:rsidR="00232652" w:rsidRPr="00FB3787" w:rsidRDefault="006B1096" w:rsidP="005458F9">
      <w:pPr>
        <w:pStyle w:val="Titre2"/>
        <w:numPr>
          <w:ilvl w:val="0"/>
          <w:numId w:val="0"/>
        </w:numPr>
        <w:spacing w:before="0"/>
        <w:ind w:left="3119"/>
        <w:rPr>
          <w:i w:val="0"/>
          <w:sz w:val="22"/>
        </w:rPr>
      </w:pPr>
      <w:r w:rsidRPr="006B1096">
        <w:rPr>
          <w:noProof/>
          <w:lang w:eastAsia="fr-FR"/>
        </w:rPr>
        <w:pict>
          <v:shape id="_x0000_s1109" type="#_x0000_t118" style="position:absolute;left:0;text-align:left;margin-left:448.9pt;margin-top:24.65pt;width:24.4pt;height:15.05pt;z-index:251678720;v-text-anchor:middle" fillcolor="#daeef3 [664]">
            <v:textbox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8</w:t>
                  </w:r>
                </w:p>
              </w:txbxContent>
            </v:textbox>
          </v:shape>
        </w:pict>
      </w:r>
      <w:r w:rsidR="00232652" w:rsidRPr="0093224A">
        <w:rPr>
          <w:i w:val="0"/>
          <w:sz w:val="22"/>
        </w:rPr>
        <w:t>L’enseignant va présenter les notions suivantes éventuellement à partir des ressources documentaires :</w:t>
      </w:r>
    </w:p>
    <w:p w:rsidR="00232652" w:rsidRDefault="00232652" w:rsidP="005458F9">
      <w:pPr>
        <w:pStyle w:val="Paragraphedeliste"/>
        <w:numPr>
          <w:ilvl w:val="0"/>
          <w:numId w:val="5"/>
        </w:numPr>
        <w:ind w:left="3402" w:hanging="283"/>
        <w:rPr>
          <w:noProof/>
          <w:lang w:eastAsia="fr-FR"/>
        </w:rPr>
      </w:pPr>
      <w:r>
        <w:rPr>
          <w:noProof/>
          <w:lang w:eastAsia="fr-FR"/>
        </w:rPr>
        <w:t>Modalités dans le PGI pour le suivi du risque client,</w:t>
      </w:r>
    </w:p>
    <w:p w:rsidR="00232652" w:rsidRDefault="006B1096" w:rsidP="005458F9">
      <w:pPr>
        <w:pStyle w:val="Paragraphedeliste"/>
        <w:numPr>
          <w:ilvl w:val="0"/>
          <w:numId w:val="5"/>
        </w:numPr>
        <w:ind w:left="3402" w:hanging="283"/>
        <w:rPr>
          <w:noProof/>
          <w:lang w:eastAsia="fr-FR"/>
        </w:rPr>
      </w:pPr>
      <w:r>
        <w:rPr>
          <w:noProof/>
          <w:lang w:eastAsia="fr-FR"/>
        </w:rPr>
        <w:pict>
          <v:shape id="_x0000_s1114" type="#_x0000_t114" style="position:absolute;left:0;text-align:left;margin-left:451.4pt;margin-top:1.4pt;width:20.65pt;height:13.1pt;z-index:251682816;v-text-anchor:middle" fillcolor="#fde9d9 [665]">
            <v:textbox style="mso-next-textbox:#_x0000_s1114" inset="0,0,0,0">
              <w:txbxContent>
                <w:p w:rsidR="00070EC9" w:rsidRPr="00570708" w:rsidRDefault="00070EC9" w:rsidP="00070EC9">
                  <w:pPr>
                    <w:rPr>
                      <w:sz w:val="14"/>
                    </w:rPr>
                  </w:pPr>
                  <w:r w:rsidRPr="00570708">
                    <w:rPr>
                      <w:sz w:val="14"/>
                    </w:rPr>
                    <w:t xml:space="preserve"> </w:t>
                  </w:r>
                  <w:r w:rsidRPr="00570708">
                    <w:rPr>
                      <w:sz w:val="16"/>
                    </w:rPr>
                    <w:t>RS-</w:t>
                  </w:r>
                  <w:r>
                    <w:rPr>
                      <w:sz w:val="16"/>
                    </w:rPr>
                    <w:t>7</w:t>
                  </w:r>
                </w:p>
              </w:txbxContent>
            </v:textbox>
          </v:shape>
        </w:pict>
      </w:r>
      <w:r w:rsidR="00232652" w:rsidRPr="00F34888">
        <w:rPr>
          <w:noProof/>
          <w:lang w:eastAsia="fr-FR"/>
        </w:rPr>
        <w:t>Technique</w:t>
      </w:r>
      <w:r w:rsidR="00232652">
        <w:rPr>
          <w:noProof/>
          <w:lang w:eastAsia="fr-FR"/>
        </w:rPr>
        <w:t>s</w:t>
      </w:r>
      <w:r w:rsidR="00232652" w:rsidRPr="00F34888">
        <w:rPr>
          <w:noProof/>
          <w:lang w:eastAsia="fr-FR"/>
        </w:rPr>
        <w:t xml:space="preserve"> de relance client</w:t>
      </w:r>
      <w:r w:rsidR="00232652">
        <w:rPr>
          <w:noProof/>
          <w:lang w:eastAsia="fr-FR"/>
        </w:rPr>
        <w:t xml:space="preserve"> (choix de procédure, modèles de lettre…)</w:t>
      </w:r>
    </w:p>
    <w:p w:rsidR="000238B0" w:rsidRPr="00FB3787" w:rsidRDefault="006B1096" w:rsidP="005458F9">
      <w:pPr>
        <w:pStyle w:val="Titre2"/>
        <w:numPr>
          <w:ilvl w:val="0"/>
          <w:numId w:val="0"/>
        </w:numPr>
        <w:spacing w:before="120"/>
        <w:rPr>
          <w:color w:val="0070C0"/>
        </w:rPr>
      </w:pPr>
      <w:r w:rsidRPr="006B1096">
        <w:rPr>
          <w:noProof/>
          <w:lang w:eastAsia="fr-FR"/>
        </w:rPr>
        <w:pict>
          <v:shape id="_x0000_s1110" type="#_x0000_t118" style="position:absolute;margin-left:-27.1pt;margin-top:22.1pt;width:24.4pt;height:15.05pt;z-index:251679744;v-text-anchor:middle" fillcolor="#daeef3 [664]">
            <v:textbox inset="0,0,0,0">
              <w:txbxContent>
                <w:p w:rsidR="00570708" w:rsidRPr="00570708" w:rsidRDefault="00570708" w:rsidP="00570708">
                  <w:pPr>
                    <w:jc w:val="center"/>
                    <w:rPr>
                      <w:rFonts w:ascii="Arial" w:hAnsi="Arial" w:cs="Arial"/>
                      <w:sz w:val="14"/>
                    </w:rPr>
                  </w:pPr>
                  <w:r w:rsidRPr="00570708">
                    <w:rPr>
                      <w:rFonts w:ascii="Arial" w:hAnsi="Arial" w:cs="Arial"/>
                      <w:sz w:val="14"/>
                    </w:rPr>
                    <w:t>MOP-</w:t>
                  </w:r>
                  <w:r>
                    <w:rPr>
                      <w:rFonts w:ascii="Arial" w:hAnsi="Arial" w:cs="Arial"/>
                      <w:sz w:val="14"/>
                    </w:rPr>
                    <w:t>9</w:t>
                  </w:r>
                </w:p>
              </w:txbxContent>
            </v:textbox>
          </v:shape>
        </w:pict>
      </w:r>
      <w:r w:rsidR="000238B0" w:rsidRPr="00FB3787">
        <w:rPr>
          <w:color w:val="0070C0"/>
        </w:rPr>
        <w:t>Mise en œuvre </w:t>
      </w:r>
    </w:p>
    <w:p w:rsidR="000238B0" w:rsidRPr="00D87600" w:rsidRDefault="00232652" w:rsidP="00A81477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>
        <w:rPr>
          <w:i/>
          <w:color w:val="0000FF"/>
        </w:rPr>
        <w:t>Mettre en place l</w:t>
      </w:r>
      <w:r w:rsidR="00BE5441">
        <w:rPr>
          <w:i/>
          <w:color w:val="0000FF"/>
        </w:rPr>
        <w:t>es</w:t>
      </w:r>
      <w:r>
        <w:rPr>
          <w:i/>
          <w:color w:val="0000FF"/>
        </w:rPr>
        <w:t xml:space="preserve"> procédure</w:t>
      </w:r>
      <w:r w:rsidR="00BE5441">
        <w:rPr>
          <w:i/>
          <w:color w:val="0000FF"/>
        </w:rPr>
        <w:t>s</w:t>
      </w:r>
      <w:r>
        <w:rPr>
          <w:i/>
          <w:color w:val="0000FF"/>
        </w:rPr>
        <w:t xml:space="preserve">, </w:t>
      </w:r>
      <w:r w:rsidR="000238B0" w:rsidRPr="00D87600">
        <w:rPr>
          <w:i/>
          <w:color w:val="0000FF"/>
        </w:rPr>
        <w:t xml:space="preserve">les </w:t>
      </w:r>
      <w:r>
        <w:rPr>
          <w:i/>
          <w:color w:val="0000FF"/>
        </w:rPr>
        <w:t>périodes</w:t>
      </w:r>
      <w:r w:rsidR="000238B0" w:rsidRPr="00D87600">
        <w:rPr>
          <w:i/>
          <w:color w:val="0000FF"/>
        </w:rPr>
        <w:t xml:space="preserve"> de relance</w:t>
      </w:r>
      <w:r>
        <w:rPr>
          <w:i/>
          <w:color w:val="0000FF"/>
        </w:rPr>
        <w:t xml:space="preserve"> et les courriers.</w:t>
      </w:r>
    </w:p>
    <w:p w:rsidR="000238B0" w:rsidRPr="00D87600" w:rsidRDefault="000238B0" w:rsidP="00A81477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 xml:space="preserve">Établir les relances nécessaires </w:t>
      </w:r>
      <w:r w:rsidR="00802A59">
        <w:rPr>
          <w:i/>
          <w:color w:val="0000FF"/>
        </w:rPr>
        <w:t>en suivant la procédure</w:t>
      </w:r>
      <w:r w:rsidR="00232652">
        <w:rPr>
          <w:i/>
          <w:color w:val="0000FF"/>
        </w:rPr>
        <w:t>.</w:t>
      </w:r>
    </w:p>
    <w:p w:rsidR="000238B0" w:rsidRPr="00891A38" w:rsidRDefault="000238B0" w:rsidP="000238B0">
      <w:pPr>
        <w:pStyle w:val="Paragraphedeliste"/>
      </w:pPr>
    </w:p>
    <w:p w:rsidR="000238B0" w:rsidRPr="00FE4107" w:rsidRDefault="008F25D1" w:rsidP="000238B0">
      <w:pPr>
        <w:pStyle w:val="Titre1"/>
        <w:numPr>
          <w:ilvl w:val="0"/>
          <w:numId w:val="0"/>
        </w:numPr>
      </w:pPr>
      <w:r>
        <w:t>Compléments</w:t>
      </w:r>
      <w:r w:rsidR="000238B0">
        <w:t xml:space="preserve">: </w:t>
      </w:r>
    </w:p>
    <w:p w:rsidR="008F25D1" w:rsidRDefault="008F25D1" w:rsidP="000238B0">
      <w:pPr>
        <w:pStyle w:val="Titre2"/>
        <w:numPr>
          <w:ilvl w:val="0"/>
          <w:numId w:val="0"/>
        </w:numPr>
        <w:rPr>
          <w:i w:val="0"/>
          <w:sz w:val="22"/>
        </w:rPr>
      </w:pPr>
      <w:r>
        <w:rPr>
          <w:i w:val="0"/>
          <w:sz w:val="22"/>
        </w:rPr>
        <w:t xml:space="preserve">Phase de synthèse </w:t>
      </w:r>
    </w:p>
    <w:p w:rsidR="000238B0" w:rsidRDefault="000238B0" w:rsidP="008F25D1">
      <w:r w:rsidRPr="0084152C">
        <w:t>A partir notamment des ressources documentaires, l’enseignant pourra enrichir l’activité par des apports notionnels complémentaires</w:t>
      </w:r>
      <w:r w:rsidR="00964D74">
        <w:t xml:space="preserve">, </w:t>
      </w:r>
    </w:p>
    <w:p w:rsidR="00964D74" w:rsidRDefault="00964D74" w:rsidP="008F25D1">
      <w:r>
        <w:t xml:space="preserve">Il pourra aussi faire le lien avec les autres processus abordés ou liés : </w:t>
      </w:r>
    </w:p>
    <w:p w:rsidR="00964D74" w:rsidRPr="00964D74" w:rsidRDefault="00964D74" w:rsidP="007F4BD8">
      <w:pPr>
        <w:pStyle w:val="Paragraphedeliste"/>
        <w:numPr>
          <w:ilvl w:val="0"/>
          <w:numId w:val="19"/>
        </w:numPr>
        <w:jc w:val="both"/>
        <w:rPr>
          <w:i/>
        </w:rPr>
      </w:pPr>
      <w:r w:rsidRPr="007F4BD8">
        <w:rPr>
          <w:i/>
        </w:rPr>
        <w:t xml:space="preserve">P2 pour le traitement des créances douteuses ou  litigieuse, et des impayés et pertes sur créances, </w:t>
      </w:r>
    </w:p>
    <w:p w:rsidR="00964D74" w:rsidRPr="00964D74" w:rsidRDefault="00964D74" w:rsidP="007F4BD8">
      <w:pPr>
        <w:pStyle w:val="Paragraphedeliste"/>
        <w:numPr>
          <w:ilvl w:val="0"/>
          <w:numId w:val="19"/>
        </w:numPr>
        <w:jc w:val="both"/>
        <w:rPr>
          <w:i/>
        </w:rPr>
      </w:pPr>
      <w:r w:rsidRPr="007F4BD8">
        <w:rPr>
          <w:i/>
        </w:rPr>
        <w:t>P7 pour l'ensemble des traitements d'extraction (</w:t>
      </w:r>
      <w:r w:rsidRPr="007F4BD8">
        <w:rPr>
          <w:i/>
        </w:rPr>
        <w:sym w:font="Wingdings" w:char="F0F0"/>
      </w:r>
      <w:r w:rsidRPr="007F4BD8">
        <w:rPr>
          <w:i/>
        </w:rPr>
        <w:t xml:space="preserve"> analyser le modèle relationnel et utiliser le SQL), et les modifications de procédures dans le PGI (paramétrages, droits, autorisations d'accès…).</w:t>
      </w:r>
    </w:p>
    <w:p w:rsidR="001005CE" w:rsidRDefault="008F25D1" w:rsidP="00232652">
      <w:pPr>
        <w:pStyle w:val="Titre2"/>
        <w:numPr>
          <w:ilvl w:val="0"/>
          <w:numId w:val="0"/>
        </w:numPr>
        <w:rPr>
          <w:i w:val="0"/>
          <w:sz w:val="22"/>
        </w:rPr>
      </w:pPr>
      <w:r w:rsidRPr="00232652">
        <w:rPr>
          <w:i w:val="0"/>
          <w:sz w:val="22"/>
        </w:rPr>
        <w:t xml:space="preserve">Remarques sur l'organisation en phases : </w:t>
      </w:r>
    </w:p>
    <w:p w:rsidR="00BF6256" w:rsidRPr="00BF6256" w:rsidRDefault="00BF6256" w:rsidP="00BF6256">
      <w:r w:rsidRPr="00BF6256">
        <w:rPr>
          <w:i/>
        </w:rPr>
        <w:t>Cette organisation peut être modifiée au gré de l'enseignant. Par exemple,</w:t>
      </w:r>
    </w:p>
    <w:p w:rsidR="00BF6256" w:rsidRDefault="00BF6256" w:rsidP="00A81477">
      <w:pPr>
        <w:pStyle w:val="Paragraphedeliste"/>
        <w:numPr>
          <w:ilvl w:val="0"/>
          <w:numId w:val="19"/>
        </w:numPr>
        <w:jc w:val="both"/>
        <w:rPr>
          <w:i/>
        </w:rPr>
      </w:pPr>
      <w:r>
        <w:rPr>
          <w:i/>
        </w:rPr>
        <w:t xml:space="preserve">les deux phases peuvent être menées </w:t>
      </w:r>
      <w:r w:rsidR="002B0A71">
        <w:rPr>
          <w:i/>
        </w:rPr>
        <w:t xml:space="preserve">intégralement </w:t>
      </w:r>
      <w:r>
        <w:rPr>
          <w:i/>
        </w:rPr>
        <w:t>en parallèle.</w:t>
      </w:r>
    </w:p>
    <w:p w:rsidR="002B0A71" w:rsidRPr="000864A2" w:rsidRDefault="008F25D1" w:rsidP="002B0A71">
      <w:pPr>
        <w:pStyle w:val="Paragraphedeliste"/>
        <w:numPr>
          <w:ilvl w:val="0"/>
          <w:numId w:val="19"/>
        </w:numPr>
        <w:jc w:val="both"/>
        <w:rPr>
          <w:i/>
        </w:rPr>
      </w:pPr>
      <w:r w:rsidRPr="00BF6256">
        <w:rPr>
          <w:i/>
        </w:rPr>
        <w:t xml:space="preserve">il est </w:t>
      </w:r>
      <w:r w:rsidR="00232652" w:rsidRPr="00BF6256">
        <w:rPr>
          <w:i/>
        </w:rPr>
        <w:t>tout</w:t>
      </w:r>
      <w:r w:rsidRPr="00BF6256">
        <w:rPr>
          <w:i/>
        </w:rPr>
        <w:t xml:space="preserve"> à fait possible et cohérent de traiter simultanément </w:t>
      </w:r>
      <w:r w:rsidR="002B0A71" w:rsidRPr="00BF6256">
        <w:rPr>
          <w:i/>
        </w:rPr>
        <w:t xml:space="preserve">l'ensemble des actions à mener </w:t>
      </w:r>
      <w:r w:rsidR="002B0A71">
        <w:rPr>
          <w:i/>
        </w:rPr>
        <w:t xml:space="preserve"> -à la fois sur les délais et sur les risques d'impayés- </w:t>
      </w:r>
      <w:r w:rsidRPr="00BF6256">
        <w:rPr>
          <w:i/>
        </w:rPr>
        <w:t>pour la fin de la mission 2 (mise en place des modifications de procédures) et  pour la mission trois  (tests et mise en œuvre). C'est d'ailleurs ain</w:t>
      </w:r>
      <w:r w:rsidR="007F4BD8">
        <w:rPr>
          <w:i/>
        </w:rPr>
        <w:t>si que la ressource Livre desPro</w:t>
      </w:r>
      <w:r w:rsidRPr="00BF6256">
        <w:rPr>
          <w:i/>
        </w:rPr>
        <w:t>ceduresModifiees.docx est la plus utilisable.</w:t>
      </w:r>
    </w:p>
    <w:sectPr w:rsidR="002B0A71" w:rsidRPr="000864A2" w:rsidSect="000D39CE">
      <w:footerReference w:type="default" r:id="rId15"/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969" w:rsidRDefault="00FE6969" w:rsidP="00183F89">
      <w:r>
        <w:separator/>
      </w:r>
    </w:p>
  </w:endnote>
  <w:endnote w:type="continuationSeparator" w:id="0">
    <w:p w:rsidR="00FE6969" w:rsidRDefault="00FE6969" w:rsidP="00183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3F89" w:rsidRPr="00B107AA" w:rsidRDefault="006B1096" w:rsidP="00B107AA">
    <w:pPr>
      <w:pStyle w:val="Pieddepage"/>
      <w:pBdr>
        <w:top w:val="single" w:sz="4" w:space="1" w:color="auto"/>
      </w:pBdr>
      <w:tabs>
        <w:tab w:val="right" w:pos="10206"/>
        <w:tab w:val="right" w:pos="14004"/>
      </w:tabs>
      <w:rPr>
        <w:rFonts w:ascii="Arial" w:hAnsi="Arial" w:cs="Arial"/>
        <w:b/>
        <w:sz w:val="16"/>
        <w:szCs w:val="16"/>
      </w:rPr>
    </w:pPr>
    <w:fldSimple w:instr=" FILENAME   \* MERGEFORMAT ">
      <w:r w:rsidR="00111DEB" w:rsidRPr="00111DEB">
        <w:rPr>
          <w:rFonts w:ascii="Arial" w:hAnsi="Arial" w:cs="Arial"/>
          <w:b/>
          <w:noProof/>
          <w:sz w:val="16"/>
          <w:szCs w:val="16"/>
        </w:rPr>
        <w:t>PropositionDemarche.docx</w:t>
      </w:r>
    </w:fldSimple>
    <w:r w:rsidR="00296717" w:rsidRPr="00B107AA">
      <w:rPr>
        <w:rFonts w:ascii="Arial" w:hAnsi="Arial" w:cs="Arial"/>
        <w:b/>
        <w:sz w:val="16"/>
        <w:szCs w:val="16"/>
      </w:rPr>
      <w:tab/>
      <w:t xml:space="preserve">© Réseau CRCF – Ministère de l'Éducation nationale – </w:t>
    </w:r>
    <w:hyperlink r:id="rId1" w:history="1">
      <w:r w:rsidR="00296717" w:rsidRPr="00B107AA">
        <w:rPr>
          <w:rFonts w:ascii="Arial" w:hAnsi="Arial" w:cs="Arial"/>
          <w:b/>
          <w:sz w:val="16"/>
          <w:szCs w:val="16"/>
        </w:rPr>
        <w:t>http://crcf.ac-grenoble.fr</w:t>
      </w:r>
    </w:hyperlink>
    <w:r w:rsidR="00296717" w:rsidRPr="00B107AA">
      <w:rPr>
        <w:rFonts w:ascii="Arial" w:hAnsi="Arial" w:cs="Arial"/>
        <w:b/>
        <w:sz w:val="16"/>
        <w:szCs w:val="16"/>
      </w:rPr>
      <w:tab/>
      <w:t xml:space="preserve">page </w:t>
    </w:r>
    <w:r w:rsidRPr="00B107AA">
      <w:rPr>
        <w:rFonts w:ascii="Arial" w:hAnsi="Arial" w:cs="Arial"/>
        <w:b/>
        <w:sz w:val="16"/>
        <w:szCs w:val="16"/>
      </w:rPr>
      <w:fldChar w:fldCharType="begin"/>
    </w:r>
    <w:r w:rsidR="00296717" w:rsidRPr="00B107AA">
      <w:rPr>
        <w:rFonts w:ascii="Arial" w:hAnsi="Arial" w:cs="Arial"/>
        <w:b/>
        <w:sz w:val="16"/>
        <w:szCs w:val="16"/>
      </w:rPr>
      <w:instrText xml:space="preserve"> PAGE   \* MERGEFORMAT </w:instrText>
    </w:r>
    <w:r w:rsidRPr="00B107AA">
      <w:rPr>
        <w:rFonts w:ascii="Arial" w:hAnsi="Arial" w:cs="Arial"/>
        <w:b/>
        <w:sz w:val="16"/>
        <w:szCs w:val="16"/>
      </w:rPr>
      <w:fldChar w:fldCharType="separate"/>
    </w:r>
    <w:r w:rsidR="007F4BD8">
      <w:rPr>
        <w:rFonts w:ascii="Arial" w:hAnsi="Arial" w:cs="Arial"/>
        <w:b/>
        <w:noProof/>
        <w:sz w:val="16"/>
        <w:szCs w:val="16"/>
      </w:rPr>
      <w:t>1</w:t>
    </w:r>
    <w:r w:rsidRPr="00B107AA">
      <w:rPr>
        <w:rFonts w:ascii="Arial" w:hAnsi="Arial" w:cs="Arial"/>
        <w:b/>
        <w:sz w:val="16"/>
        <w:szCs w:val="16"/>
      </w:rPr>
      <w:fldChar w:fldCharType="end"/>
    </w:r>
    <w:r w:rsidR="00296717" w:rsidRPr="00B107AA">
      <w:rPr>
        <w:rFonts w:ascii="Arial" w:hAnsi="Arial" w:cs="Arial"/>
        <w:b/>
        <w:sz w:val="16"/>
        <w:szCs w:val="16"/>
      </w:rPr>
      <w:t>/</w:t>
    </w:r>
    <w:fldSimple w:instr=" NUMPAGES   \* MERGEFORMAT ">
      <w:r w:rsidR="007F4BD8" w:rsidRPr="007F4BD8">
        <w:rPr>
          <w:rFonts w:ascii="Arial" w:hAnsi="Arial" w:cs="Arial"/>
          <w:b/>
          <w:noProof/>
          <w:sz w:val="16"/>
          <w:szCs w:val="16"/>
        </w:rPr>
        <w:t>5</w:t>
      </w:r>
    </w:fldSimple>
    <w:r w:rsidR="00296717" w:rsidRPr="00B107AA">
      <w:rPr>
        <w:rFonts w:ascii="Arial" w:hAnsi="Arial" w:cs="Arial"/>
        <w:b/>
        <w:sz w:val="16"/>
        <w:szCs w:val="16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AA" w:rsidRPr="00296717" w:rsidRDefault="006B1096" w:rsidP="00155324">
    <w:pPr>
      <w:pStyle w:val="Pieddepage"/>
      <w:pBdr>
        <w:top w:val="single" w:sz="4" w:space="1" w:color="auto"/>
      </w:pBdr>
      <w:tabs>
        <w:tab w:val="clear" w:pos="4536"/>
        <w:tab w:val="clear" w:pos="9072"/>
        <w:tab w:val="center" w:pos="7938"/>
        <w:tab w:val="right" w:pos="15704"/>
      </w:tabs>
      <w:rPr>
        <w:rFonts w:ascii="Arial" w:hAnsi="Arial" w:cs="Arial"/>
        <w:b/>
        <w:sz w:val="18"/>
        <w:szCs w:val="18"/>
      </w:rPr>
    </w:pPr>
    <w:fldSimple w:instr=" FILENAME   \* MERGEFORMAT ">
      <w:r w:rsidR="00111DEB" w:rsidRPr="00111DEB">
        <w:rPr>
          <w:rFonts w:ascii="Arial" w:hAnsi="Arial" w:cs="Arial"/>
          <w:b/>
          <w:noProof/>
          <w:sz w:val="18"/>
          <w:szCs w:val="18"/>
        </w:rPr>
        <w:t>PropositionDemarche.docx</w:t>
      </w:r>
    </w:fldSimple>
    <w:r w:rsidR="00B107AA" w:rsidRPr="005E27EC">
      <w:rPr>
        <w:rFonts w:ascii="Arial" w:hAnsi="Arial" w:cs="Arial"/>
        <w:b/>
        <w:sz w:val="18"/>
        <w:szCs w:val="18"/>
      </w:rPr>
      <w:tab/>
      <w:t xml:space="preserve">© Réseau CRCF – Ministère de l'Éducation nationale – </w:t>
    </w:r>
    <w:hyperlink r:id="rId1" w:history="1">
      <w:r w:rsidR="00B107AA" w:rsidRPr="005E27EC">
        <w:rPr>
          <w:rFonts w:ascii="Arial" w:hAnsi="Arial" w:cs="Arial"/>
          <w:b/>
          <w:sz w:val="18"/>
          <w:szCs w:val="18"/>
        </w:rPr>
        <w:t>http://crcf.ac-grenoble.fr</w:t>
      </w:r>
    </w:hyperlink>
    <w:r w:rsidR="00B107AA">
      <w:rPr>
        <w:rFonts w:ascii="Arial" w:hAnsi="Arial" w:cs="Arial"/>
        <w:b/>
        <w:sz w:val="18"/>
        <w:szCs w:val="18"/>
      </w:rPr>
      <w:tab/>
    </w:r>
    <w:r w:rsidR="00B107AA" w:rsidRPr="005E27EC">
      <w:rPr>
        <w:rFonts w:ascii="Arial" w:hAnsi="Arial" w:cs="Arial"/>
        <w:b/>
        <w:sz w:val="18"/>
        <w:szCs w:val="18"/>
      </w:rPr>
      <w:t xml:space="preserve">page </w:t>
    </w:r>
    <w:r w:rsidRPr="005E27EC">
      <w:rPr>
        <w:rFonts w:ascii="Arial" w:hAnsi="Arial" w:cs="Arial"/>
        <w:b/>
        <w:sz w:val="18"/>
        <w:szCs w:val="18"/>
      </w:rPr>
      <w:fldChar w:fldCharType="begin"/>
    </w:r>
    <w:r w:rsidR="00B107AA" w:rsidRPr="005E27EC">
      <w:rPr>
        <w:rFonts w:ascii="Arial" w:hAnsi="Arial" w:cs="Arial"/>
        <w:b/>
        <w:sz w:val="18"/>
        <w:szCs w:val="18"/>
      </w:rPr>
      <w:instrText xml:space="preserve"> PAGE   \* MERGEFORMAT </w:instrText>
    </w:r>
    <w:r w:rsidRPr="005E27EC">
      <w:rPr>
        <w:rFonts w:ascii="Arial" w:hAnsi="Arial" w:cs="Arial"/>
        <w:b/>
        <w:sz w:val="18"/>
        <w:szCs w:val="18"/>
      </w:rPr>
      <w:fldChar w:fldCharType="separate"/>
    </w:r>
    <w:r w:rsidR="007F4BD8">
      <w:rPr>
        <w:rFonts w:ascii="Arial" w:hAnsi="Arial" w:cs="Arial"/>
        <w:b/>
        <w:noProof/>
        <w:sz w:val="18"/>
        <w:szCs w:val="18"/>
      </w:rPr>
      <w:t>3</w:t>
    </w:r>
    <w:r w:rsidRPr="005E27EC">
      <w:rPr>
        <w:rFonts w:ascii="Arial" w:hAnsi="Arial" w:cs="Arial"/>
        <w:b/>
        <w:sz w:val="18"/>
        <w:szCs w:val="18"/>
      </w:rPr>
      <w:fldChar w:fldCharType="end"/>
    </w:r>
    <w:r w:rsidR="00B107AA" w:rsidRPr="005E27EC">
      <w:rPr>
        <w:rFonts w:ascii="Arial" w:hAnsi="Arial" w:cs="Arial"/>
        <w:b/>
        <w:sz w:val="18"/>
        <w:szCs w:val="18"/>
      </w:rPr>
      <w:t>/</w:t>
    </w:r>
    <w:fldSimple w:instr=" NUMPAGES   \* MERGEFORMAT ">
      <w:r w:rsidR="007F4BD8" w:rsidRPr="007F4BD8">
        <w:rPr>
          <w:rFonts w:ascii="Arial" w:hAnsi="Arial" w:cs="Arial"/>
          <w:b/>
          <w:noProof/>
          <w:sz w:val="18"/>
          <w:szCs w:val="18"/>
        </w:rPr>
        <w:t>5</w:t>
      </w:r>
    </w:fldSimple>
    <w:r w:rsidR="00B107AA" w:rsidRPr="005E27EC">
      <w:rPr>
        <w:rFonts w:ascii="Arial" w:hAnsi="Arial" w:cs="Arial"/>
        <w:b/>
        <w:sz w:val="18"/>
        <w:szCs w:val="18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7AA" w:rsidRPr="00B107AA" w:rsidRDefault="006B1096" w:rsidP="00B107AA">
    <w:pPr>
      <w:pStyle w:val="Pieddepage"/>
      <w:pBdr>
        <w:top w:val="single" w:sz="4" w:space="1" w:color="auto"/>
      </w:pBdr>
      <w:tabs>
        <w:tab w:val="right" w:pos="10206"/>
        <w:tab w:val="right" w:pos="14004"/>
      </w:tabs>
      <w:rPr>
        <w:sz w:val="16"/>
        <w:szCs w:val="16"/>
      </w:rPr>
    </w:pPr>
    <w:fldSimple w:instr=" FILENAME   \* MERGEFORMAT ">
      <w:r w:rsidR="00111DEB" w:rsidRPr="00111DEB">
        <w:rPr>
          <w:noProof/>
          <w:sz w:val="16"/>
          <w:szCs w:val="16"/>
        </w:rPr>
        <w:t>PropositionDemarche.docx</w:t>
      </w:r>
    </w:fldSimple>
    <w:r w:rsidR="00B107AA" w:rsidRPr="00B107AA">
      <w:rPr>
        <w:sz w:val="16"/>
        <w:szCs w:val="16"/>
      </w:rPr>
      <w:tab/>
      <w:t xml:space="preserve">© Réseau CRCF – Ministère de l'Éducation nationale – </w:t>
    </w:r>
    <w:hyperlink r:id="rId1" w:history="1">
      <w:r w:rsidR="00B107AA" w:rsidRPr="00B107AA">
        <w:rPr>
          <w:sz w:val="16"/>
          <w:szCs w:val="16"/>
        </w:rPr>
        <w:t>http://crcf.ac-grenoble.fr</w:t>
      </w:r>
    </w:hyperlink>
    <w:r w:rsidR="00B107AA" w:rsidRPr="00B107AA">
      <w:rPr>
        <w:sz w:val="16"/>
        <w:szCs w:val="16"/>
      </w:rPr>
      <w:tab/>
      <w:t xml:space="preserve">page </w:t>
    </w:r>
    <w:r w:rsidRPr="00B107AA">
      <w:rPr>
        <w:sz w:val="16"/>
        <w:szCs w:val="16"/>
      </w:rPr>
      <w:fldChar w:fldCharType="begin"/>
    </w:r>
    <w:r w:rsidR="00B107AA" w:rsidRPr="00B107AA">
      <w:rPr>
        <w:sz w:val="16"/>
        <w:szCs w:val="16"/>
      </w:rPr>
      <w:instrText xml:space="preserve"> PAGE   \* MERGEFORMAT </w:instrText>
    </w:r>
    <w:r w:rsidRPr="00B107AA">
      <w:rPr>
        <w:sz w:val="16"/>
        <w:szCs w:val="16"/>
      </w:rPr>
      <w:fldChar w:fldCharType="separate"/>
    </w:r>
    <w:r w:rsidR="007F4BD8">
      <w:rPr>
        <w:noProof/>
        <w:sz w:val="16"/>
        <w:szCs w:val="16"/>
      </w:rPr>
      <w:t>4</w:t>
    </w:r>
    <w:r w:rsidRPr="00B107AA">
      <w:rPr>
        <w:sz w:val="16"/>
        <w:szCs w:val="16"/>
      </w:rPr>
      <w:fldChar w:fldCharType="end"/>
    </w:r>
    <w:r w:rsidR="00B107AA" w:rsidRPr="00B107AA">
      <w:rPr>
        <w:sz w:val="16"/>
        <w:szCs w:val="16"/>
      </w:rPr>
      <w:t>/</w:t>
    </w:r>
    <w:fldSimple w:instr=" NUMPAGES   \* MERGEFORMAT ">
      <w:r w:rsidR="007F4BD8" w:rsidRPr="007F4BD8">
        <w:rPr>
          <w:noProof/>
          <w:sz w:val="16"/>
          <w:szCs w:val="16"/>
        </w:rPr>
        <w:t>5</w:t>
      </w:r>
    </w:fldSimple>
    <w:r w:rsidR="00B107AA" w:rsidRPr="00B107AA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969" w:rsidRDefault="00FE6969" w:rsidP="00183F89">
      <w:r>
        <w:separator/>
      </w:r>
    </w:p>
  </w:footnote>
  <w:footnote w:type="continuationSeparator" w:id="0">
    <w:p w:rsidR="00FE6969" w:rsidRDefault="00FE6969" w:rsidP="00183F89">
      <w:r>
        <w:continuationSeparator/>
      </w:r>
    </w:p>
  </w:footnote>
  <w:footnote w:id="1">
    <w:p w:rsidR="000864A2" w:rsidRDefault="000864A2" w:rsidP="000864A2">
      <w:pPr>
        <w:pStyle w:val="Commentaire"/>
        <w:jc w:val="both"/>
      </w:pPr>
      <w:r>
        <w:rPr>
          <w:rStyle w:val="Appelnotedebasdep"/>
        </w:rPr>
        <w:footnoteRef/>
      </w:r>
      <w:r>
        <w:t xml:space="preserve"> Phases : découpage du cas en sous projets, sous situations,  ou en ensembles cohérents (même nature, même problématique, même savoirs associés, même techniques de résolution…).</w:t>
      </w:r>
    </w:p>
    <w:p w:rsidR="000864A2" w:rsidRDefault="000864A2">
      <w:pPr>
        <w:pStyle w:val="Notedebasdepage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3E7D"/>
    <w:multiLevelType w:val="hybridMultilevel"/>
    <w:tmpl w:val="0C346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446"/>
    <w:multiLevelType w:val="hybridMultilevel"/>
    <w:tmpl w:val="4F4EF608"/>
    <w:lvl w:ilvl="0" w:tplc="0F9C5A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16A5"/>
    <w:multiLevelType w:val="hybridMultilevel"/>
    <w:tmpl w:val="ED28B712"/>
    <w:lvl w:ilvl="0" w:tplc="31CE21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87592"/>
    <w:multiLevelType w:val="hybridMultilevel"/>
    <w:tmpl w:val="67801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B18E7"/>
    <w:multiLevelType w:val="hybridMultilevel"/>
    <w:tmpl w:val="2BE0BAB4"/>
    <w:lvl w:ilvl="0" w:tplc="6E8459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748B7"/>
    <w:multiLevelType w:val="hybridMultilevel"/>
    <w:tmpl w:val="D5C0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F7C17"/>
    <w:multiLevelType w:val="hybridMultilevel"/>
    <w:tmpl w:val="813A2892"/>
    <w:lvl w:ilvl="0" w:tplc="040C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721E4"/>
    <w:multiLevelType w:val="hybridMultilevel"/>
    <w:tmpl w:val="D7B85978"/>
    <w:lvl w:ilvl="0" w:tplc="034A8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pStyle w:val="Titr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5034B"/>
    <w:multiLevelType w:val="hybridMultilevel"/>
    <w:tmpl w:val="101E8E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91EB9"/>
    <w:multiLevelType w:val="hybridMultilevel"/>
    <w:tmpl w:val="AB767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762179"/>
    <w:multiLevelType w:val="hybridMultilevel"/>
    <w:tmpl w:val="850C9D72"/>
    <w:lvl w:ilvl="0" w:tplc="040C0001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C0D60"/>
    <w:multiLevelType w:val="hybridMultilevel"/>
    <w:tmpl w:val="25268458"/>
    <w:lvl w:ilvl="0" w:tplc="CC08E0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A65BD"/>
    <w:multiLevelType w:val="hybridMultilevel"/>
    <w:tmpl w:val="FDC2B512"/>
    <w:lvl w:ilvl="0" w:tplc="897A7F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C7D60"/>
    <w:multiLevelType w:val="hybridMultilevel"/>
    <w:tmpl w:val="22E4D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F1370"/>
    <w:multiLevelType w:val="multilevel"/>
    <w:tmpl w:val="CE6EDD36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2"/>
      <w:numFmt w:val="bullet"/>
      <w:lvlText w:val="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44FE8"/>
    <w:multiLevelType w:val="hybridMultilevel"/>
    <w:tmpl w:val="6B46D13C"/>
    <w:lvl w:ilvl="0" w:tplc="F8A0D6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7BB942C9"/>
    <w:multiLevelType w:val="multilevel"/>
    <w:tmpl w:val="B56A1424"/>
    <w:lvl w:ilvl="0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bullet"/>
      <w:lvlText w:val="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E7665"/>
    <w:multiLevelType w:val="hybridMultilevel"/>
    <w:tmpl w:val="97143E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8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"/>
  </w:num>
  <w:num w:numId="19">
    <w:abstractNumId w:val="13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niel Perrin Toinin">
    <w15:presenceInfo w15:providerId="Windows Live" w15:userId="44f465b641ac1dc5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87C"/>
    <w:rsid w:val="000006E9"/>
    <w:rsid w:val="00007652"/>
    <w:rsid w:val="000238B0"/>
    <w:rsid w:val="00036DDE"/>
    <w:rsid w:val="000539CC"/>
    <w:rsid w:val="00061116"/>
    <w:rsid w:val="00070EC9"/>
    <w:rsid w:val="000836DE"/>
    <w:rsid w:val="0008558C"/>
    <w:rsid w:val="000864A2"/>
    <w:rsid w:val="0009027D"/>
    <w:rsid w:val="000D39CE"/>
    <w:rsid w:val="000F031C"/>
    <w:rsid w:val="001005CE"/>
    <w:rsid w:val="00105DF1"/>
    <w:rsid w:val="00106322"/>
    <w:rsid w:val="00111DEB"/>
    <w:rsid w:val="00131E9C"/>
    <w:rsid w:val="001400D5"/>
    <w:rsid w:val="00155324"/>
    <w:rsid w:val="00164955"/>
    <w:rsid w:val="00181EB8"/>
    <w:rsid w:val="00183F89"/>
    <w:rsid w:val="00191CF4"/>
    <w:rsid w:val="0019293D"/>
    <w:rsid w:val="001B4613"/>
    <w:rsid w:val="001B65DE"/>
    <w:rsid w:val="00206115"/>
    <w:rsid w:val="00211689"/>
    <w:rsid w:val="00232652"/>
    <w:rsid w:val="002342C2"/>
    <w:rsid w:val="002352A9"/>
    <w:rsid w:val="002378FE"/>
    <w:rsid w:val="002539FF"/>
    <w:rsid w:val="00256BD4"/>
    <w:rsid w:val="00271CBE"/>
    <w:rsid w:val="00282A7A"/>
    <w:rsid w:val="0029200A"/>
    <w:rsid w:val="00296717"/>
    <w:rsid w:val="002A660E"/>
    <w:rsid w:val="002B0A71"/>
    <w:rsid w:val="002B7D14"/>
    <w:rsid w:val="002C55BE"/>
    <w:rsid w:val="002D6868"/>
    <w:rsid w:val="002F0DC1"/>
    <w:rsid w:val="00303C04"/>
    <w:rsid w:val="00313AF5"/>
    <w:rsid w:val="00321A96"/>
    <w:rsid w:val="00340C76"/>
    <w:rsid w:val="0035309D"/>
    <w:rsid w:val="0036213C"/>
    <w:rsid w:val="003756E0"/>
    <w:rsid w:val="00377436"/>
    <w:rsid w:val="00385F23"/>
    <w:rsid w:val="003B2883"/>
    <w:rsid w:val="003D7AE1"/>
    <w:rsid w:val="00424BA5"/>
    <w:rsid w:val="00462FBC"/>
    <w:rsid w:val="004A524F"/>
    <w:rsid w:val="004A6F1C"/>
    <w:rsid w:val="004C1EAD"/>
    <w:rsid w:val="004D2108"/>
    <w:rsid w:val="00526F3E"/>
    <w:rsid w:val="005458F9"/>
    <w:rsid w:val="00552429"/>
    <w:rsid w:val="005659AC"/>
    <w:rsid w:val="00570708"/>
    <w:rsid w:val="00587FD4"/>
    <w:rsid w:val="00590A44"/>
    <w:rsid w:val="005A633F"/>
    <w:rsid w:val="005D0825"/>
    <w:rsid w:val="006242FE"/>
    <w:rsid w:val="0062589C"/>
    <w:rsid w:val="006A0B57"/>
    <w:rsid w:val="006B1096"/>
    <w:rsid w:val="006B4976"/>
    <w:rsid w:val="006C05F9"/>
    <w:rsid w:val="006E1AA4"/>
    <w:rsid w:val="006E42D7"/>
    <w:rsid w:val="006F66DD"/>
    <w:rsid w:val="007032DB"/>
    <w:rsid w:val="007037A1"/>
    <w:rsid w:val="0071690B"/>
    <w:rsid w:val="00735A71"/>
    <w:rsid w:val="007408C3"/>
    <w:rsid w:val="00753BDF"/>
    <w:rsid w:val="00774E5A"/>
    <w:rsid w:val="007B3648"/>
    <w:rsid w:val="007B788A"/>
    <w:rsid w:val="007E0323"/>
    <w:rsid w:val="007E7CCA"/>
    <w:rsid w:val="007F03AA"/>
    <w:rsid w:val="007F4BD8"/>
    <w:rsid w:val="00802A59"/>
    <w:rsid w:val="00804F0C"/>
    <w:rsid w:val="00807A43"/>
    <w:rsid w:val="00833CAA"/>
    <w:rsid w:val="00891A38"/>
    <w:rsid w:val="008A0384"/>
    <w:rsid w:val="008B02D1"/>
    <w:rsid w:val="008C10A6"/>
    <w:rsid w:val="008C6DCE"/>
    <w:rsid w:val="008D267D"/>
    <w:rsid w:val="008D2C86"/>
    <w:rsid w:val="008F25D1"/>
    <w:rsid w:val="008F6282"/>
    <w:rsid w:val="008F7B74"/>
    <w:rsid w:val="00922AE8"/>
    <w:rsid w:val="00957741"/>
    <w:rsid w:val="00964D74"/>
    <w:rsid w:val="009677E2"/>
    <w:rsid w:val="009A0E20"/>
    <w:rsid w:val="009A2AD3"/>
    <w:rsid w:val="009D40E3"/>
    <w:rsid w:val="009F31DC"/>
    <w:rsid w:val="009F465E"/>
    <w:rsid w:val="00A058C7"/>
    <w:rsid w:val="00A1684F"/>
    <w:rsid w:val="00A360CA"/>
    <w:rsid w:val="00A536EB"/>
    <w:rsid w:val="00A66C78"/>
    <w:rsid w:val="00A76287"/>
    <w:rsid w:val="00A76928"/>
    <w:rsid w:val="00A8044F"/>
    <w:rsid w:val="00A81477"/>
    <w:rsid w:val="00A85C63"/>
    <w:rsid w:val="00A914E0"/>
    <w:rsid w:val="00AC07A8"/>
    <w:rsid w:val="00B107AA"/>
    <w:rsid w:val="00B10A5A"/>
    <w:rsid w:val="00B123AB"/>
    <w:rsid w:val="00B6706C"/>
    <w:rsid w:val="00B83F7B"/>
    <w:rsid w:val="00BB11B4"/>
    <w:rsid w:val="00BC5145"/>
    <w:rsid w:val="00BE3F79"/>
    <w:rsid w:val="00BE43EB"/>
    <w:rsid w:val="00BE5441"/>
    <w:rsid w:val="00BF6256"/>
    <w:rsid w:val="00C046B5"/>
    <w:rsid w:val="00C07542"/>
    <w:rsid w:val="00C16C1A"/>
    <w:rsid w:val="00C41CC7"/>
    <w:rsid w:val="00C475DC"/>
    <w:rsid w:val="00C63385"/>
    <w:rsid w:val="00C641F8"/>
    <w:rsid w:val="00C7120A"/>
    <w:rsid w:val="00C75595"/>
    <w:rsid w:val="00C81410"/>
    <w:rsid w:val="00CA0D62"/>
    <w:rsid w:val="00CD62AD"/>
    <w:rsid w:val="00D430B5"/>
    <w:rsid w:val="00D47BC4"/>
    <w:rsid w:val="00D7587C"/>
    <w:rsid w:val="00D87600"/>
    <w:rsid w:val="00D91BAC"/>
    <w:rsid w:val="00E108C5"/>
    <w:rsid w:val="00E2031E"/>
    <w:rsid w:val="00E53F64"/>
    <w:rsid w:val="00E922F1"/>
    <w:rsid w:val="00ED26DF"/>
    <w:rsid w:val="00EE74F6"/>
    <w:rsid w:val="00F34888"/>
    <w:rsid w:val="00FA032D"/>
    <w:rsid w:val="00FA1304"/>
    <w:rsid w:val="00FA2144"/>
    <w:rsid w:val="00FB3787"/>
    <w:rsid w:val="00FE13E5"/>
    <w:rsid w:val="00FE4107"/>
    <w:rsid w:val="00FE6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62"/>
        <o:r id="V:Rule2" type="arc" idref="#_x0000_s1063"/>
        <o:r id="V:Rule3" type="arc" idref="#_x0000_s1064"/>
        <o:r id="V:Rule4" type="arc" idref="#_x0000_s1065"/>
        <o:r id="V:Rule5" type="arc" idref="#_x0000_s1066"/>
        <o:r id="V:Rule6" type="arc" idref="#_x0000_s1067"/>
        <o:r id="V:Rule7" type="arc" idref="#_x0000_s1068"/>
        <o:r id="V:Rule8" type="arc" idref="#_x0000_s1069"/>
        <o:r id="V:Rule9" type="arc" idref="#_x0000_s1070"/>
        <o:r id="V:Rule10" type="arc" idref="#_x0000_s1071"/>
        <o:r id="V:Rule11" type="arc" idref="#_x0000_s1040"/>
        <o:r id="V:Rule12" type="arc" idref="#_x0000_s1041"/>
        <o:r id="V:Rule13" type="arc" idref="#_x0000_s1042"/>
        <o:r id="V:Rule14" type="arc" idref="#_x0000_s1043"/>
        <o:r id="V:Rule15" type="arc" idref="#_x0000_s1044"/>
        <o:r id="V:Rule16" type="arc" idref="#_x0000_s1045"/>
        <o:r id="V:Rule17" type="arc" idref="#_x0000_s1046"/>
        <o:r id="V:Rule18" type="arc" idref="#_x0000_s1047"/>
        <o:r id="V:Rule19" type="arc" idref="#_x0000_s1048"/>
        <o:r id="V:Rule20" type="arc" idref="#_x0000_s10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00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E4107"/>
    <w:pPr>
      <w:keepNext/>
      <w:keepLines/>
      <w:numPr>
        <w:numId w:val="7"/>
      </w:numPr>
      <w:shd w:val="clear" w:color="auto" w:fill="DBE5F1" w:themeFill="accent1" w:themeFillTint="33"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4107"/>
    <w:pPr>
      <w:keepNext/>
      <w:keepLines/>
      <w:numPr>
        <w:ilvl w:val="1"/>
        <w:numId w:val="6"/>
      </w:numPr>
      <w:spacing w:before="200"/>
      <w:outlineLvl w:val="1"/>
    </w:pPr>
    <w:rPr>
      <w:rFonts w:eastAsiaTheme="majorEastAsia" w:cstheme="majorBidi"/>
      <w:b/>
      <w:bCs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58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83F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3F89"/>
  </w:style>
  <w:style w:type="paragraph" w:styleId="Pieddepage">
    <w:name w:val="footer"/>
    <w:basedOn w:val="Normal"/>
    <w:link w:val="PieddepageCar"/>
    <w:unhideWhenUsed/>
    <w:rsid w:val="00183F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3F89"/>
  </w:style>
  <w:style w:type="paragraph" w:styleId="Textedebulles">
    <w:name w:val="Balloon Text"/>
    <w:basedOn w:val="Normal"/>
    <w:link w:val="TextedebullesCar"/>
    <w:uiPriority w:val="99"/>
    <w:semiHidden/>
    <w:unhideWhenUsed/>
    <w:rsid w:val="00183F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FE41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41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E4107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FE4107"/>
    <w:rPr>
      <w:rFonts w:eastAsiaTheme="majorEastAsia" w:cstheme="majorBidi"/>
      <w:b/>
      <w:bCs/>
      <w:i/>
      <w:sz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53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53BDF"/>
    <w:rPr>
      <w:rFonts w:ascii="Courier New" w:eastAsia="Times New Roman" w:hAnsi="Courier New" w:cs="Courier New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71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85F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5F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5F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5F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5F23"/>
    <w:rPr>
      <w:b/>
      <w:bCs/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864A2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864A2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864A2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864A2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864A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864A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1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diagramDrawing" Target="diagrams/drawing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87B35C-2008-4490-88FA-C899A4AA2554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</dgm:pt>
    <dgm:pt modelId="{C279D0D3-C8BC-4BE8-AFC1-8E690E56DD8B}">
      <dgm:prSet phldrT="[Texte]"/>
      <dgm:spPr/>
      <dgm:t>
        <a:bodyPr rIns="0"/>
        <a:lstStyle/>
        <a:p>
          <a:r>
            <a:rPr lang="fr-FR" sz="2300" b="1"/>
            <a:t>MISSION 1</a:t>
          </a:r>
        </a:p>
      </dgm:t>
    </dgm:pt>
    <dgm:pt modelId="{A20973BE-6B6D-42FE-9147-22B7CAA00EFE}" type="parTrans" cxnId="{A97092BA-6FCB-43C5-94FD-50B3B76A4EF2}">
      <dgm:prSet/>
      <dgm:spPr/>
      <dgm:t>
        <a:bodyPr/>
        <a:lstStyle/>
        <a:p>
          <a:endParaRPr lang="fr-FR"/>
        </a:p>
      </dgm:t>
    </dgm:pt>
    <dgm:pt modelId="{7959DD0F-97CF-442A-A891-78148CA883F9}" type="sibTrans" cxnId="{A97092BA-6FCB-43C5-94FD-50B3B76A4EF2}">
      <dgm:prSet/>
      <dgm:spPr/>
      <dgm:t>
        <a:bodyPr/>
        <a:lstStyle/>
        <a:p>
          <a:endParaRPr lang="fr-FR"/>
        </a:p>
      </dgm:t>
    </dgm:pt>
    <dgm:pt modelId="{2591C7F1-CBA2-4CEB-82B3-BC6EDA4B0F02}">
      <dgm:prSet phldrT="[Texte]"/>
      <dgm:spPr/>
      <dgm:t>
        <a:bodyPr lIns="0" rIns="0"/>
        <a:lstStyle/>
        <a:p>
          <a:pPr algn="l"/>
          <a:r>
            <a:rPr lang="fr-FR" sz="2400" b="1"/>
            <a:t>MISSION 2</a:t>
          </a:r>
        </a:p>
      </dgm:t>
    </dgm:pt>
    <dgm:pt modelId="{5E0628BF-3875-4423-BE2E-DD45C8871CF8}" type="parTrans" cxnId="{C4E83A8B-3203-4824-9E6B-6F88AB529B9E}">
      <dgm:prSet/>
      <dgm:spPr/>
      <dgm:t>
        <a:bodyPr/>
        <a:lstStyle/>
        <a:p>
          <a:endParaRPr lang="fr-FR"/>
        </a:p>
      </dgm:t>
    </dgm:pt>
    <dgm:pt modelId="{B589BBA2-FD32-4D8D-BDE6-76146D481F0E}" type="sibTrans" cxnId="{C4E83A8B-3203-4824-9E6B-6F88AB529B9E}">
      <dgm:prSet/>
      <dgm:spPr/>
      <dgm:t>
        <a:bodyPr/>
        <a:lstStyle/>
        <a:p>
          <a:endParaRPr lang="fr-FR"/>
        </a:p>
      </dgm:t>
    </dgm:pt>
    <dgm:pt modelId="{15A59843-88F8-442A-810D-F99BC2EE4425}">
      <dgm:prSet phldrT="[Texte]" custT="1"/>
      <dgm:spPr/>
      <dgm:t>
        <a:bodyPr rIns="0"/>
        <a:lstStyle/>
        <a:p>
          <a:r>
            <a:rPr lang="fr-FR" sz="2400" b="1"/>
            <a:t>MISSION 3</a:t>
          </a:r>
        </a:p>
      </dgm:t>
    </dgm:pt>
    <dgm:pt modelId="{06646076-4DC8-4388-8659-84DB5B73E269}" type="parTrans" cxnId="{A709DA64-F298-4462-AB24-E18371228817}">
      <dgm:prSet/>
      <dgm:spPr/>
      <dgm:t>
        <a:bodyPr/>
        <a:lstStyle/>
        <a:p>
          <a:endParaRPr lang="fr-FR"/>
        </a:p>
      </dgm:t>
    </dgm:pt>
    <dgm:pt modelId="{AA31F8AD-133E-4C75-B82F-AFFCAA4D57F3}" type="sibTrans" cxnId="{A709DA64-F298-4462-AB24-E18371228817}">
      <dgm:prSet/>
      <dgm:spPr/>
      <dgm:t>
        <a:bodyPr/>
        <a:lstStyle/>
        <a:p>
          <a:endParaRPr lang="fr-FR"/>
        </a:p>
      </dgm:t>
    </dgm:pt>
    <dgm:pt modelId="{8B95AC49-CB16-4FA8-AB58-8AE4E3C59F5E}">
      <dgm:prSet phldrT="[Texte]" custT="1"/>
      <dgm:spPr/>
      <dgm:t>
        <a:bodyPr rIns="0"/>
        <a:lstStyle/>
        <a:p>
          <a:r>
            <a:rPr lang="fr-FR" sz="1400">
              <a:latin typeface="+mn-lt"/>
            </a:rPr>
            <a:t>IDENTIFICATION DES PROBLEMATIQUES DU RISQUE CLIENT</a:t>
          </a:r>
        </a:p>
      </dgm:t>
    </dgm:pt>
    <dgm:pt modelId="{61303D24-2ABC-45C4-A5DD-F5DE238F5EA2}" type="parTrans" cxnId="{5A0DEEFD-0C40-4912-888D-2F44940FA9F8}">
      <dgm:prSet/>
      <dgm:spPr/>
      <dgm:t>
        <a:bodyPr/>
        <a:lstStyle/>
        <a:p>
          <a:endParaRPr lang="fr-FR"/>
        </a:p>
      </dgm:t>
    </dgm:pt>
    <dgm:pt modelId="{42CB6083-742E-417F-9798-0B13684F4FBD}" type="sibTrans" cxnId="{5A0DEEFD-0C40-4912-888D-2F44940FA9F8}">
      <dgm:prSet/>
      <dgm:spPr/>
      <dgm:t>
        <a:bodyPr/>
        <a:lstStyle/>
        <a:p>
          <a:endParaRPr lang="fr-FR"/>
        </a:p>
      </dgm:t>
    </dgm:pt>
    <dgm:pt modelId="{3515A442-3C06-4F4F-9B14-91E8A431961F}">
      <dgm:prSet phldrT="[Texte]" custT="1"/>
      <dgm:spPr/>
      <dgm:t>
        <a:bodyPr lIns="0" rIns="0"/>
        <a:lstStyle/>
        <a:p>
          <a:pPr algn="l"/>
          <a:r>
            <a:rPr lang="fr-FR" sz="1400"/>
            <a:t>PROPOSITIONS ET MISE EN PLACE DE SOLUTIONS ET MODIFICATIONS DE PROCEDURES</a:t>
          </a:r>
        </a:p>
      </dgm:t>
    </dgm:pt>
    <dgm:pt modelId="{A65249BE-F647-4E6B-AD3B-8C2F817E2873}" type="parTrans" cxnId="{A9259760-BBF3-4689-A910-C682C8FE2752}">
      <dgm:prSet/>
      <dgm:spPr/>
      <dgm:t>
        <a:bodyPr/>
        <a:lstStyle/>
        <a:p>
          <a:endParaRPr lang="fr-FR"/>
        </a:p>
      </dgm:t>
    </dgm:pt>
    <dgm:pt modelId="{1FFCE0FE-AAE7-40C9-85C2-9025AC5C9771}" type="sibTrans" cxnId="{A9259760-BBF3-4689-A910-C682C8FE2752}">
      <dgm:prSet/>
      <dgm:spPr/>
      <dgm:t>
        <a:bodyPr/>
        <a:lstStyle/>
        <a:p>
          <a:endParaRPr lang="fr-FR"/>
        </a:p>
      </dgm:t>
    </dgm:pt>
    <dgm:pt modelId="{2E5EA34A-C87D-4C44-9D5A-B0A238137596}">
      <dgm:prSet phldrT="[Texte]" custT="1"/>
      <dgm:spPr/>
      <dgm:t>
        <a:bodyPr rIns="0"/>
        <a:lstStyle/>
        <a:p>
          <a:r>
            <a:rPr lang="fr-FR" sz="1400"/>
            <a:t>TESTS ET MISE EN OEUVRE DE LA SOLUTION</a:t>
          </a:r>
        </a:p>
      </dgm:t>
    </dgm:pt>
    <dgm:pt modelId="{58C6426E-BE78-427D-8F39-39200225E803}" type="parTrans" cxnId="{BE8E82AE-9D61-4C96-8CBF-3A0E88BA8222}">
      <dgm:prSet/>
      <dgm:spPr/>
      <dgm:t>
        <a:bodyPr/>
        <a:lstStyle/>
        <a:p>
          <a:endParaRPr lang="fr-FR"/>
        </a:p>
      </dgm:t>
    </dgm:pt>
    <dgm:pt modelId="{505CB1F5-C718-4371-8A9D-3D047E6319F1}" type="sibTrans" cxnId="{BE8E82AE-9D61-4C96-8CBF-3A0E88BA8222}">
      <dgm:prSet/>
      <dgm:spPr/>
      <dgm:t>
        <a:bodyPr/>
        <a:lstStyle/>
        <a:p>
          <a:endParaRPr lang="fr-FR"/>
        </a:p>
      </dgm:t>
    </dgm:pt>
    <dgm:pt modelId="{E8AE0122-90AD-4A47-BB47-080C156F978D}" type="pres">
      <dgm:prSet presAssocID="{6E87B35C-2008-4490-88FA-C899A4AA2554}" presName="Name0" presStyleCnt="0">
        <dgm:presLayoutVars>
          <dgm:dir/>
          <dgm:resizeHandles val="exact"/>
        </dgm:presLayoutVars>
      </dgm:prSet>
      <dgm:spPr/>
    </dgm:pt>
    <dgm:pt modelId="{86EC9F45-0E77-49CD-84D4-9333F01070EA}" type="pres">
      <dgm:prSet presAssocID="{C279D0D3-C8BC-4BE8-AFC1-8E690E56DD8B}" presName="parAndChTx" presStyleLbl="node1" presStyleIdx="0" presStyleCnt="3" custScaleX="57943" custScaleY="191528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D36A1B9-CE5D-4B4C-9813-2FE6BC1DBCC3}" type="pres">
      <dgm:prSet presAssocID="{7959DD0F-97CF-442A-A891-78148CA883F9}" presName="parAndChSpace" presStyleCnt="0"/>
      <dgm:spPr/>
    </dgm:pt>
    <dgm:pt modelId="{FCA39C77-8E6D-4A5F-A67F-A2507072CB78}" type="pres">
      <dgm:prSet presAssocID="{2591C7F1-CBA2-4CEB-82B3-BC6EDA4B0F02}" presName="parAndChTx" presStyleLbl="node1" presStyleIdx="1" presStyleCnt="3" custScaleX="82495" custScaleY="191528" custLinFactNeighborX="1259" custLinFactNeighborY="34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C2E2332-5282-4EC4-9830-576271626A9F}" type="pres">
      <dgm:prSet presAssocID="{B589BBA2-FD32-4D8D-BDE6-76146D481F0E}" presName="parAndChSpace" presStyleCnt="0"/>
      <dgm:spPr/>
    </dgm:pt>
    <dgm:pt modelId="{8632E2A8-5F73-4252-B2C5-DDF71E40AB26}" type="pres">
      <dgm:prSet presAssocID="{15A59843-88F8-442A-810D-F99BC2EE4425}" presName="parAndChTx" presStyleLbl="node1" presStyleIdx="2" presStyleCnt="3" custScaleX="78252" custScaleY="190824" custLinFactNeighborX="-2335" custLinFactNeighborY="-344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BE8E82AE-9D61-4C96-8CBF-3A0E88BA8222}" srcId="{15A59843-88F8-442A-810D-F99BC2EE4425}" destId="{2E5EA34A-C87D-4C44-9D5A-B0A238137596}" srcOrd="0" destOrd="0" parTransId="{58C6426E-BE78-427D-8F39-39200225E803}" sibTransId="{505CB1F5-C718-4371-8A9D-3D047E6319F1}"/>
    <dgm:cxn modelId="{77926870-F1FF-48BF-9C59-7D1FF75CB5D4}" type="presOf" srcId="{15A59843-88F8-442A-810D-F99BC2EE4425}" destId="{8632E2A8-5F73-4252-B2C5-DDF71E40AB26}" srcOrd="0" destOrd="0" presId="urn:microsoft.com/office/officeart/2005/8/layout/hChevron3"/>
    <dgm:cxn modelId="{A97092BA-6FCB-43C5-94FD-50B3B76A4EF2}" srcId="{6E87B35C-2008-4490-88FA-C899A4AA2554}" destId="{C279D0D3-C8BC-4BE8-AFC1-8E690E56DD8B}" srcOrd="0" destOrd="0" parTransId="{A20973BE-6B6D-42FE-9147-22B7CAA00EFE}" sibTransId="{7959DD0F-97CF-442A-A891-78148CA883F9}"/>
    <dgm:cxn modelId="{4797EF9B-D103-4E00-994F-8872A38FB18E}" type="presOf" srcId="{2E5EA34A-C87D-4C44-9D5A-B0A238137596}" destId="{8632E2A8-5F73-4252-B2C5-DDF71E40AB26}" srcOrd="0" destOrd="1" presId="urn:microsoft.com/office/officeart/2005/8/layout/hChevron3"/>
    <dgm:cxn modelId="{A709DA64-F298-4462-AB24-E18371228817}" srcId="{6E87B35C-2008-4490-88FA-C899A4AA2554}" destId="{15A59843-88F8-442A-810D-F99BC2EE4425}" srcOrd="2" destOrd="0" parTransId="{06646076-4DC8-4388-8659-84DB5B73E269}" sibTransId="{AA31F8AD-133E-4C75-B82F-AFFCAA4D57F3}"/>
    <dgm:cxn modelId="{C4E83A8B-3203-4824-9E6B-6F88AB529B9E}" srcId="{6E87B35C-2008-4490-88FA-C899A4AA2554}" destId="{2591C7F1-CBA2-4CEB-82B3-BC6EDA4B0F02}" srcOrd="1" destOrd="0" parTransId="{5E0628BF-3875-4423-BE2E-DD45C8871CF8}" sibTransId="{B589BBA2-FD32-4D8D-BDE6-76146D481F0E}"/>
    <dgm:cxn modelId="{B29FD033-B039-4DC9-BE54-DAD49AC00159}" type="presOf" srcId="{2591C7F1-CBA2-4CEB-82B3-BC6EDA4B0F02}" destId="{FCA39C77-8E6D-4A5F-A67F-A2507072CB78}" srcOrd="0" destOrd="0" presId="urn:microsoft.com/office/officeart/2005/8/layout/hChevron3"/>
    <dgm:cxn modelId="{3DE1F48B-A713-4688-AB5E-19E5C4988DB5}" type="presOf" srcId="{6E87B35C-2008-4490-88FA-C899A4AA2554}" destId="{E8AE0122-90AD-4A47-BB47-080C156F978D}" srcOrd="0" destOrd="0" presId="urn:microsoft.com/office/officeart/2005/8/layout/hChevron3"/>
    <dgm:cxn modelId="{9203B593-C843-4808-8C31-1FB3217DE31C}" type="presOf" srcId="{3515A442-3C06-4F4F-9B14-91E8A431961F}" destId="{FCA39C77-8E6D-4A5F-A67F-A2507072CB78}" srcOrd="0" destOrd="1" presId="urn:microsoft.com/office/officeart/2005/8/layout/hChevron3"/>
    <dgm:cxn modelId="{A9259760-BBF3-4689-A910-C682C8FE2752}" srcId="{2591C7F1-CBA2-4CEB-82B3-BC6EDA4B0F02}" destId="{3515A442-3C06-4F4F-9B14-91E8A431961F}" srcOrd="0" destOrd="0" parTransId="{A65249BE-F647-4E6B-AD3B-8C2F817E2873}" sibTransId="{1FFCE0FE-AAE7-40C9-85C2-9025AC5C9771}"/>
    <dgm:cxn modelId="{5A0DEEFD-0C40-4912-888D-2F44940FA9F8}" srcId="{C279D0D3-C8BC-4BE8-AFC1-8E690E56DD8B}" destId="{8B95AC49-CB16-4FA8-AB58-8AE4E3C59F5E}" srcOrd="0" destOrd="0" parTransId="{61303D24-2ABC-45C4-A5DD-F5DE238F5EA2}" sibTransId="{42CB6083-742E-417F-9798-0B13684F4FBD}"/>
    <dgm:cxn modelId="{C9037032-D63B-4584-AD39-CD325F8FADFF}" type="presOf" srcId="{8B95AC49-CB16-4FA8-AB58-8AE4E3C59F5E}" destId="{86EC9F45-0E77-49CD-84D4-9333F01070EA}" srcOrd="0" destOrd="1" presId="urn:microsoft.com/office/officeart/2005/8/layout/hChevron3"/>
    <dgm:cxn modelId="{A2FC5B1E-8FF3-46BB-99AF-4FC4AD820603}" type="presOf" srcId="{C279D0D3-C8BC-4BE8-AFC1-8E690E56DD8B}" destId="{86EC9F45-0E77-49CD-84D4-9333F01070EA}" srcOrd="0" destOrd="0" presId="urn:microsoft.com/office/officeart/2005/8/layout/hChevron3"/>
    <dgm:cxn modelId="{C93473FF-F9F9-46E2-B6DA-9798501865C7}" type="presParOf" srcId="{E8AE0122-90AD-4A47-BB47-080C156F978D}" destId="{86EC9F45-0E77-49CD-84D4-9333F01070EA}" srcOrd="0" destOrd="0" presId="urn:microsoft.com/office/officeart/2005/8/layout/hChevron3"/>
    <dgm:cxn modelId="{25155A9C-CA6A-475D-98AF-A894ACCDAC2F}" type="presParOf" srcId="{E8AE0122-90AD-4A47-BB47-080C156F978D}" destId="{ED36A1B9-CE5D-4B4C-9813-2FE6BC1DBCC3}" srcOrd="1" destOrd="0" presId="urn:microsoft.com/office/officeart/2005/8/layout/hChevron3"/>
    <dgm:cxn modelId="{BFEF9F72-F732-4C34-B9E9-4A78D7D61A5E}" type="presParOf" srcId="{E8AE0122-90AD-4A47-BB47-080C156F978D}" destId="{FCA39C77-8E6D-4A5F-A67F-A2507072CB78}" srcOrd="2" destOrd="0" presId="urn:microsoft.com/office/officeart/2005/8/layout/hChevron3"/>
    <dgm:cxn modelId="{FB7F38C0-AA82-4F89-A7D5-48D681BA7B84}" type="presParOf" srcId="{E8AE0122-90AD-4A47-BB47-080C156F978D}" destId="{EC2E2332-5282-4EC4-9830-576271626A9F}" srcOrd="3" destOrd="0" presId="urn:microsoft.com/office/officeart/2005/8/layout/hChevron3"/>
    <dgm:cxn modelId="{2623C4F9-7735-4DB4-A674-2F8CE5D9A26D}" type="presParOf" srcId="{E8AE0122-90AD-4A47-BB47-080C156F978D}" destId="{8632E2A8-5F73-4252-B2C5-DDF71E40AB26}" srcOrd="4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6EC9F45-0E77-49CD-84D4-9333F01070EA}">
      <dsp:nvSpPr>
        <dsp:cNvPr id="0" name=""/>
        <dsp:cNvSpPr/>
      </dsp:nvSpPr>
      <dsp:spPr>
        <a:xfrm>
          <a:off x="506" y="0"/>
          <a:ext cx="3162427" cy="5562600"/>
        </a:xfrm>
        <a:prstGeom prst="homePlate">
          <a:avLst>
            <a:gd name="adj" fmla="val 2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2540" tIns="35560" rIns="0" bIns="35560" numCol="1" spcCol="1270" anchor="t" anchorCtr="0">
          <a:noAutofit/>
        </a:bodyPr>
        <a:lstStyle/>
        <a:p>
          <a:pPr lvl="0" algn="l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300" b="1" kern="1200"/>
            <a:t>MISSION 1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>
              <a:latin typeface="+mn-lt"/>
            </a:rPr>
            <a:t>IDENTIFICATION DES PROBLEMATIQUES DU RISQUE CLIENT</a:t>
          </a:r>
        </a:p>
      </dsp:txBody>
      <dsp:txXfrm>
        <a:off x="506" y="0"/>
        <a:ext cx="3162427" cy="5562600"/>
      </dsp:txXfrm>
    </dsp:sp>
    <dsp:sp modelId="{FCA39C77-8E6D-4A5F-A67F-A2507072CB78}">
      <dsp:nvSpPr>
        <dsp:cNvPr id="0" name=""/>
        <dsp:cNvSpPr/>
      </dsp:nvSpPr>
      <dsp:spPr>
        <a:xfrm>
          <a:off x="2085111" y="0"/>
          <a:ext cx="4502432" cy="5562600"/>
        </a:xfrm>
        <a:prstGeom prst="chevron">
          <a:avLst>
            <a:gd name="adj" fmla="val 2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35560" rIns="0" bIns="35560" numCol="1" spcCol="1270" anchor="t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b="1" kern="1200"/>
            <a:t>MISSION 2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PROPOSITIONS ET MISE EN PLACE DE SOLUTIONS ET MODIFICATIONS DE PROCEDURES</a:t>
          </a:r>
        </a:p>
      </dsp:txBody>
      <dsp:txXfrm>
        <a:off x="2085111" y="0"/>
        <a:ext cx="4502432" cy="5562600"/>
      </dsp:txXfrm>
    </dsp:sp>
    <dsp:sp modelId="{8632E2A8-5F73-4252-B2C5-DDF71E40AB26}">
      <dsp:nvSpPr>
        <dsp:cNvPr id="0" name=""/>
        <dsp:cNvSpPr/>
      </dsp:nvSpPr>
      <dsp:spPr>
        <a:xfrm>
          <a:off x="5456748" y="0"/>
          <a:ext cx="4270857" cy="5562600"/>
        </a:xfrm>
        <a:prstGeom prst="chevron">
          <a:avLst>
            <a:gd name="adj" fmla="val 25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92540" tIns="60960" rIns="0" bIns="60960" numCol="1" spcCol="1270" anchor="t" anchorCtr="0">
          <a:noAutofit/>
        </a:bodyPr>
        <a:lstStyle/>
        <a:p>
          <a:pPr lvl="0" algn="l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2400" b="1" kern="1200"/>
            <a:t>MISSION 3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400" kern="1200"/>
            <a:t>TESTS ET MISE EN OEUVRE DE LA SOLUTION</a:t>
          </a:r>
        </a:p>
      </dsp:txBody>
      <dsp:txXfrm>
        <a:off x="5456748" y="0"/>
        <a:ext cx="4270857" cy="55626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988AE-CC07-47EA-B32D-EC1DA0ED3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5</Pages>
  <Words>1469</Words>
  <Characters>8080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</dc:creator>
  <cp:lastModifiedBy>Stéphane BESSIERE</cp:lastModifiedBy>
  <cp:revision>35</cp:revision>
  <cp:lastPrinted>2014-11-22T07:13:00Z</cp:lastPrinted>
  <dcterms:created xsi:type="dcterms:W3CDTF">2014-11-15T16:43:00Z</dcterms:created>
  <dcterms:modified xsi:type="dcterms:W3CDTF">2014-11-23T11:32:00Z</dcterms:modified>
</cp:coreProperties>
</file>